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B61" w:rsidRPr="00A006E7" w:rsidRDefault="00AA6B61" w:rsidP="00FE5AF3"/>
    <w:p w:rsidR="00AA6B61" w:rsidRPr="00A006E7" w:rsidRDefault="00AA6B61"/>
    <w:p w:rsidR="00AA6B61" w:rsidRDefault="00AA6B61" w:rsidP="00AA6B61">
      <w:pPr>
        <w:jc w:val="center"/>
      </w:pPr>
    </w:p>
    <w:p w:rsidR="00AA6B61" w:rsidRDefault="00AA6B61" w:rsidP="00FE5AF3">
      <w:pPr>
        <w:pStyle w:val="TOC1"/>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w:t>
      </w:r>
      <w:r w:rsidR="008064BD">
        <w:t>INTENSIVE CARE UNIT</w:t>
      </w:r>
      <w:r w:rsidR="008064BD" w:rsidRPr="0001103E">
        <w:t xml:space="preserve"> </w:t>
      </w:r>
      <w:r w:rsidRPr="0001103E">
        <w:t xml:space="preserve">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A5EAF">
      <w:pPr>
        <w:spacing w:line="480" w:lineRule="auto"/>
      </w:pPr>
    </w:p>
    <w:p w:rsidR="00AA6B61" w:rsidRPr="00DB17F6" w:rsidRDefault="00AA6B61" w:rsidP="002C548F">
      <w:pPr>
        <w:spacing w:line="480" w:lineRule="auto"/>
        <w:jc w:val="center"/>
      </w:pPr>
      <w:r>
        <w:t xml:space="preserve">Melissa Carder, Elizabeth Gard,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r w:rsidRPr="00DB17F6">
        <w:t>of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FE5AF3" w:rsidRPr="00E11052" w:rsidRDefault="00AA6B61" w:rsidP="00E11052">
      <w:pPr>
        <w:rPr>
          <w:b/>
        </w:rPr>
      </w:pPr>
      <w:r w:rsidRPr="00E11052">
        <w:rPr>
          <w:b/>
        </w:rPr>
        <w:lastRenderedPageBreak/>
        <w:t>Abstract</w:t>
      </w:r>
    </w:p>
    <w:p w:rsidR="00AA6B61" w:rsidRPr="00FE5AF3" w:rsidRDefault="00AA6B61" w:rsidP="00FE5AF3"/>
    <w:p w:rsidR="002C548F"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or like dressing, helps to prevent pressure ulcers in the intensive care unit (ICU) population. A pressure ulcer in the ICU can be life threatening. The PICO(T)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PICO(T). Results yielded five articles that were found to be applicable for this project and were then reviewed. Evidence from these five articles supports the issue of pressure ulcers in high risk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FE5AF3" w:rsidRDefault="00FE5AF3" w:rsidP="00AA6B61">
      <w:pPr>
        <w:jc w:val="center"/>
        <w:rPr>
          <w:rFonts w:asciiTheme="majorHAnsi" w:eastAsiaTheme="majorEastAsia" w:hAnsiTheme="majorHAnsi" w:cstheme="majorBidi"/>
          <w:b/>
          <w:bCs/>
          <w:color w:val="365F91" w:themeColor="accent1" w:themeShade="BF"/>
          <w:sz w:val="28"/>
          <w:szCs w:val="28"/>
        </w:rPr>
      </w:pPr>
    </w:p>
    <w:p w:rsidR="00AA6B61" w:rsidRPr="0040437A" w:rsidRDefault="00AA6B61" w:rsidP="00AA6B61">
      <w:pPr>
        <w:jc w:val="center"/>
        <w:rPr>
          <w:bCs/>
          <w:color w:val="000000"/>
        </w:rPr>
      </w:pPr>
    </w:p>
    <w:p w:rsidR="00AA6B61" w:rsidRPr="0040437A" w:rsidRDefault="00AA6B61" w:rsidP="00AA6B61">
      <w:pPr>
        <w:rPr>
          <w:bCs/>
          <w:color w:val="000000"/>
        </w:rPr>
      </w:pPr>
    </w:p>
    <w:tbl>
      <w:tblPr>
        <w:tblW w:w="9468" w:type="dxa"/>
        <w:tblLayout w:type="fixed"/>
        <w:tblLook w:val="01E0" w:firstRow="1" w:lastRow="1" w:firstColumn="1" w:lastColumn="1" w:noHBand="0" w:noVBand="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vAlign w:val="center"/>
          </w:tcPr>
          <w:p w:rsidR="00804636" w:rsidRDefault="00156DA3" w:rsidP="007D5E50">
            <w:pPr>
              <w:ind w:right="-108"/>
              <w:rPr>
                <w:bCs/>
                <w:color w:val="000000"/>
              </w:rPr>
            </w:pPr>
            <w:r>
              <w:rPr>
                <w:bCs/>
                <w:color w:val="000000"/>
              </w:rPr>
              <w:t xml:space="preserve">   </w:t>
            </w:r>
            <w:r w:rsidR="00AA6B61" w:rsidRPr="0040437A">
              <w:rPr>
                <w:bCs/>
                <w:color w:val="000000"/>
              </w:rPr>
              <w:t>2</w:t>
            </w:r>
          </w:p>
        </w:tc>
      </w:tr>
      <w:tr w:rsidR="00AA6B61" w:rsidRPr="0040437A">
        <w:trPr>
          <w:trHeight w:val="278"/>
        </w:trPr>
        <w:tc>
          <w:tcPr>
            <w:tcW w:w="8748" w:type="dxa"/>
          </w:tcPr>
          <w:p w:rsidR="00AA6B61" w:rsidRPr="0040437A" w:rsidRDefault="00AA6B61" w:rsidP="00AA6B61">
            <w:pPr>
              <w:rPr>
                <w:bCs/>
                <w:color w:val="000000"/>
              </w:rPr>
            </w:pPr>
            <w:r w:rsidRPr="0040437A">
              <w:rPr>
                <w:bCs/>
                <w:color w:val="000000"/>
              </w:rPr>
              <w:t>Table of Contents…………………………………………………………………………</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3</w:t>
            </w:r>
          </w:p>
        </w:tc>
      </w:tr>
      <w:tr w:rsidR="00AA6B61" w:rsidRPr="0040437A">
        <w:trPr>
          <w:trHeight w:val="277"/>
        </w:trPr>
        <w:tc>
          <w:tcPr>
            <w:tcW w:w="8748" w:type="dxa"/>
          </w:tcPr>
          <w:p w:rsidR="00AA6B61" w:rsidRPr="0040437A" w:rsidRDefault="00E04C45" w:rsidP="00AA6B61">
            <w:pPr>
              <w:rPr>
                <w:bCs/>
                <w:color w:val="000000"/>
              </w:rPr>
            </w:pPr>
            <w:r>
              <w:rPr>
                <w:bCs/>
                <w:color w:val="000000"/>
              </w:rPr>
              <w:t>Acknowledgements</w:t>
            </w:r>
            <w:r w:rsidR="00FE5AF3">
              <w:rPr>
                <w:bCs/>
                <w:color w:val="000000"/>
              </w:rPr>
              <w:t>………………………………………………………………………..</w:t>
            </w:r>
          </w:p>
        </w:tc>
        <w:tc>
          <w:tcPr>
            <w:tcW w:w="720" w:type="dxa"/>
            <w:vAlign w:val="center"/>
          </w:tcPr>
          <w:p w:rsidR="00AA6B61" w:rsidRPr="0040437A" w:rsidRDefault="00BF22CC"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0679BE" w:rsidP="00AA6B61">
            <w:pPr>
              <w:rPr>
                <w:bCs/>
                <w:color w:val="000000"/>
              </w:rPr>
            </w:pPr>
            <w:r>
              <w:rPr>
                <w:bCs/>
                <w:color w:val="000000"/>
              </w:rPr>
              <w:t xml:space="preserve">                </w:t>
            </w:r>
            <w:r w:rsidR="00AA6B61" w:rsidRPr="0040437A">
              <w:rPr>
                <w:bCs/>
                <w:color w:val="000000"/>
              </w:rPr>
              <w:t>Problem………………………………………………………………………...</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Purpose…………………………………………………………………………</w:t>
            </w:r>
          </w:p>
        </w:tc>
        <w:tc>
          <w:tcPr>
            <w:tcW w:w="720" w:type="dxa"/>
            <w:vAlign w:val="center"/>
          </w:tcPr>
          <w:p w:rsidR="00AA6B61" w:rsidRPr="0040437A" w:rsidRDefault="008064BD"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vAlign w:val="center"/>
          </w:tcPr>
          <w:p w:rsidR="00AA6B61" w:rsidRPr="0040437A" w:rsidRDefault="008064BD" w:rsidP="00FE5AF3">
            <w:pPr>
              <w:jc w:val="center"/>
              <w:rPr>
                <w:bCs/>
                <w:color w:val="000000"/>
              </w:rPr>
            </w:pPr>
            <w:r>
              <w:rPr>
                <w:bCs/>
                <w:color w:val="000000"/>
              </w:rPr>
              <w:t>6</w:t>
            </w:r>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vAlign w:val="center"/>
          </w:tcPr>
          <w:p w:rsidR="00AA6B61" w:rsidRPr="0040437A" w:rsidRDefault="008064BD" w:rsidP="00FE5AF3">
            <w:pPr>
              <w:jc w:val="center"/>
              <w:rPr>
                <w:bCs/>
                <w:color w:val="000000"/>
              </w:rPr>
            </w:pPr>
            <w:r>
              <w:rPr>
                <w:bCs/>
                <w:color w:val="000000"/>
              </w:rPr>
              <w:t>7</w:t>
            </w:r>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vAlign w:val="center"/>
          </w:tcPr>
          <w:p w:rsidR="00AA6B61" w:rsidRPr="0040437A" w:rsidRDefault="008064BD" w:rsidP="00FE5AF3">
            <w:pPr>
              <w:jc w:val="center"/>
              <w:rPr>
                <w:bCs/>
                <w:color w:val="000000"/>
              </w:rPr>
            </w:pPr>
            <w:r>
              <w:rPr>
                <w:bCs/>
                <w:color w:val="000000"/>
              </w:rPr>
              <w:t>8</w:t>
            </w:r>
          </w:p>
        </w:tc>
      </w:tr>
      <w:tr w:rsidR="008064BD" w:rsidRPr="0040437A">
        <w:tc>
          <w:tcPr>
            <w:tcW w:w="8748" w:type="dxa"/>
          </w:tcPr>
          <w:p w:rsidR="008064BD" w:rsidRPr="0040437A" w:rsidRDefault="008064BD" w:rsidP="00AA6B61">
            <w:pPr>
              <w:ind w:firstLine="990"/>
              <w:rPr>
                <w:bCs/>
                <w:color w:val="000000"/>
              </w:rPr>
            </w:pPr>
            <w:r>
              <w:rPr>
                <w:bCs/>
                <w:color w:val="000000"/>
              </w:rPr>
              <w:t>PICO(T) Question</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8064BD" w:rsidRPr="0040437A">
        <w:tc>
          <w:tcPr>
            <w:tcW w:w="8748" w:type="dxa"/>
          </w:tcPr>
          <w:p w:rsidR="008064BD" w:rsidRPr="0040437A" w:rsidRDefault="008064BD" w:rsidP="00AA6B61">
            <w:pPr>
              <w:ind w:firstLine="990"/>
              <w:rPr>
                <w:bCs/>
                <w:color w:val="000000"/>
              </w:rPr>
            </w:pPr>
            <w:r w:rsidRPr="0040437A">
              <w:rPr>
                <w:bCs/>
                <w:color w:val="000000"/>
              </w:rPr>
              <w:t>S</w:t>
            </w:r>
            <w:r>
              <w:rPr>
                <w:bCs/>
                <w:color w:val="000000"/>
              </w:rPr>
              <w:t>etting</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vAlign w:val="center"/>
          </w:tcPr>
          <w:p w:rsidR="00AA6B61" w:rsidRPr="0040437A" w:rsidRDefault="008064BD" w:rsidP="00FE5AF3">
            <w:pPr>
              <w:jc w:val="center"/>
              <w:rPr>
                <w:bCs/>
                <w:color w:val="000000"/>
              </w:rPr>
            </w:pPr>
            <w:r>
              <w:rPr>
                <w:bCs/>
                <w:color w:val="000000"/>
              </w:rPr>
              <w:t>9</w:t>
            </w:r>
          </w:p>
        </w:tc>
      </w:tr>
      <w:tr w:rsidR="008064BD" w:rsidRPr="0040437A">
        <w:tc>
          <w:tcPr>
            <w:tcW w:w="8748" w:type="dxa"/>
          </w:tcPr>
          <w:p w:rsidR="008064BD" w:rsidRPr="0040437A" w:rsidRDefault="008064BD" w:rsidP="00AA6B61">
            <w:pPr>
              <w:ind w:firstLine="990"/>
              <w:rPr>
                <w:bCs/>
                <w:color w:val="000000"/>
              </w:rPr>
            </w:pPr>
            <w:r>
              <w:rPr>
                <w:bCs/>
                <w:color w:val="000000"/>
              </w:rPr>
              <w:t>Potential/Actual cost benefits/Effectiveness ……………………………..</w:t>
            </w:r>
            <w:r w:rsidRPr="0040437A">
              <w:rPr>
                <w:bCs/>
                <w:color w:val="000000"/>
              </w:rPr>
              <w:t>……</w:t>
            </w:r>
          </w:p>
        </w:tc>
        <w:tc>
          <w:tcPr>
            <w:tcW w:w="720" w:type="dxa"/>
            <w:vAlign w:val="center"/>
          </w:tcPr>
          <w:p w:rsidR="008064BD" w:rsidRPr="0040437A" w:rsidRDefault="008064BD" w:rsidP="00FE5AF3">
            <w:pPr>
              <w:jc w:val="center"/>
              <w:rPr>
                <w:bCs/>
                <w:color w:val="000000"/>
              </w:rPr>
            </w:pPr>
            <w:r>
              <w:rPr>
                <w:bCs/>
                <w:color w:val="000000"/>
              </w:rPr>
              <w:t>9</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vAlign w:val="center"/>
          </w:tcPr>
          <w:p w:rsidR="00AA6B61" w:rsidRPr="0040437A" w:rsidRDefault="008064BD" w:rsidP="00FE5AF3">
            <w:pPr>
              <w:jc w:val="center"/>
              <w:rPr>
                <w:bCs/>
                <w:color w:val="000000"/>
              </w:rPr>
            </w:pPr>
            <w:r>
              <w:rPr>
                <w:bCs/>
                <w:color w:val="000000"/>
              </w:rPr>
              <w:t>10</w:t>
            </w:r>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8064BD">
            <w:pPr>
              <w:ind w:firstLine="990"/>
              <w:rPr>
                <w:bCs/>
                <w:color w:val="000000"/>
              </w:rPr>
            </w:pPr>
            <w:r w:rsidRPr="0040437A">
              <w:rPr>
                <w:bCs/>
                <w:color w:val="000000"/>
              </w:rPr>
              <w:t xml:space="preserve">Search </w:t>
            </w:r>
            <w:r w:rsidR="008064BD">
              <w:rPr>
                <w:bCs/>
                <w:color w:val="000000"/>
              </w:rPr>
              <w:t>Methods.</w:t>
            </w:r>
            <w:r w:rsidRPr="0040437A">
              <w:rPr>
                <w:bCs/>
                <w:color w:val="000000"/>
              </w:rPr>
              <w:t>………………………</w:t>
            </w:r>
            <w:ins w:id="0" w:author="Melissa Carder" w:date="2012-03-17T13:05:00Z">
              <w:r w:rsidR="008064BD">
                <w:rPr>
                  <w:bCs/>
                  <w:color w:val="000000"/>
                </w:rPr>
                <w:t>..</w:t>
              </w:r>
            </w:ins>
            <w:r w:rsidRPr="0040437A">
              <w:rPr>
                <w:bCs/>
                <w:color w:val="000000"/>
              </w:rPr>
              <w:t>…………………………………</w:t>
            </w:r>
            <w:r w:rsidR="008064BD" w:rsidRPr="0040437A">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w:t>
            </w:r>
            <w:r w:rsidR="008064BD">
              <w:rPr>
                <w:bCs/>
                <w:color w:val="000000"/>
              </w:rPr>
              <w:t xml:space="preserve"> Terms and</w:t>
            </w:r>
            <w:r w:rsidRPr="0040437A">
              <w:rPr>
                <w:bCs/>
                <w:color w:val="000000"/>
              </w:rPr>
              <w:t xml:space="preserve"> Strategy……………………</w:t>
            </w:r>
            <w:ins w:id="1" w:author="Melissa Carder" w:date="2012-03-17T13:06:00Z">
              <w:r w:rsidR="008064BD">
                <w:rPr>
                  <w:bCs/>
                  <w:color w:val="000000"/>
                </w:rPr>
                <w:t>..</w:t>
              </w:r>
            </w:ins>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1</w:t>
            </w:r>
          </w:p>
        </w:tc>
      </w:tr>
      <w:tr w:rsidR="008064BD" w:rsidRPr="0040437A">
        <w:tc>
          <w:tcPr>
            <w:tcW w:w="8748" w:type="dxa"/>
          </w:tcPr>
          <w:p w:rsidR="008064BD" w:rsidRPr="0040437A" w:rsidRDefault="008064BD" w:rsidP="00AA6B61">
            <w:pPr>
              <w:ind w:firstLine="990"/>
              <w:rPr>
                <w:bCs/>
                <w:color w:val="000000"/>
              </w:rPr>
            </w:pPr>
            <w:r w:rsidRPr="0040437A">
              <w:rPr>
                <w:bCs/>
                <w:color w:val="000000"/>
              </w:rPr>
              <w:t xml:space="preserve">PICO(T) </w:t>
            </w:r>
            <w:r>
              <w:rPr>
                <w:bCs/>
                <w:color w:val="000000"/>
              </w:rPr>
              <w:t>Search Terms…………………</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 and Exclusion Criteria……………………………………………</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8064BD" w:rsidRPr="0040437A">
        <w:tc>
          <w:tcPr>
            <w:tcW w:w="8748" w:type="dxa"/>
          </w:tcPr>
          <w:p w:rsidR="008064BD" w:rsidRPr="0040437A" w:rsidRDefault="008064BD" w:rsidP="00AA6B61">
            <w:pPr>
              <w:ind w:firstLine="990"/>
              <w:rPr>
                <w:bCs/>
                <w:color w:val="000000"/>
              </w:rPr>
            </w:pPr>
            <w:r>
              <w:rPr>
                <w:bCs/>
                <w:color w:val="000000"/>
              </w:rPr>
              <w:t>Articles Meeting Criteria</w:t>
            </w:r>
            <w:r w:rsidRPr="0040437A">
              <w:rPr>
                <w:bCs/>
                <w:color w:val="000000"/>
              </w:rPr>
              <w:t>……………………………………………</w:t>
            </w:r>
            <w:r>
              <w:rPr>
                <w:bCs/>
                <w:color w:val="000000"/>
              </w:rPr>
              <w:t>………....</w:t>
            </w:r>
          </w:p>
        </w:tc>
        <w:tc>
          <w:tcPr>
            <w:tcW w:w="720" w:type="dxa"/>
            <w:vAlign w:val="center"/>
          </w:tcPr>
          <w:p w:rsidR="008064BD" w:rsidRPr="0040437A" w:rsidRDefault="008064BD" w:rsidP="00FE5AF3">
            <w:pPr>
              <w:jc w:val="center"/>
              <w:rPr>
                <w:bCs/>
                <w:color w:val="000000"/>
              </w:rPr>
            </w:pPr>
            <w:r w:rsidRPr="0040437A">
              <w:rPr>
                <w:bCs/>
                <w:color w:val="000000"/>
              </w:rPr>
              <w:t>1</w:t>
            </w:r>
            <w:r>
              <w:rPr>
                <w:bCs/>
                <w:color w:val="000000"/>
              </w:rPr>
              <w:t>4</w:t>
            </w:r>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8064BD" w:rsidP="00AA6B61">
            <w:pPr>
              <w:ind w:firstLine="990"/>
              <w:rPr>
                <w:bCs/>
                <w:color w:val="000000"/>
              </w:rPr>
            </w:pPr>
            <w:r>
              <w:rPr>
                <w:bCs/>
                <w:color w:val="000000"/>
              </w:rPr>
              <w:t>Critical Appraisals</w:t>
            </w:r>
            <w:r w:rsidR="00AA6B61" w:rsidRPr="0040437A">
              <w:rPr>
                <w:bCs/>
                <w:color w:val="000000"/>
              </w:rPr>
              <w:t>……………………</w:t>
            </w:r>
            <w:r>
              <w:rPr>
                <w:bCs/>
                <w:color w:val="000000"/>
              </w:rPr>
              <w:t>……...</w:t>
            </w:r>
            <w:r w:rsidR="00AA6B61" w:rsidRPr="0040437A">
              <w:rPr>
                <w:bCs/>
                <w:color w:val="000000"/>
              </w:rPr>
              <w:t>………………………</w:t>
            </w:r>
            <w:r>
              <w:rPr>
                <w:bCs/>
                <w:color w:val="000000"/>
              </w:rPr>
              <w:t>……….</w:t>
            </w:r>
            <w:r w:rsidR="00AA6B61">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sidR="008064BD">
              <w:rPr>
                <w:bCs/>
                <w:color w:val="000000"/>
              </w:rPr>
              <w:t>4</w:t>
            </w:r>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 Generated by the Evidence………………………</w:t>
            </w:r>
            <w:r>
              <w:rPr>
                <w:bCs/>
                <w:color w:val="000000"/>
              </w:rPr>
              <w:t>.............</w:t>
            </w:r>
          </w:p>
        </w:tc>
        <w:tc>
          <w:tcPr>
            <w:tcW w:w="720" w:type="dxa"/>
            <w:vAlign w:val="center"/>
          </w:tcPr>
          <w:p w:rsidR="00AA6B61" w:rsidRPr="0040437A" w:rsidRDefault="008064BD" w:rsidP="00FE5AF3">
            <w:pPr>
              <w:jc w:val="center"/>
              <w:rPr>
                <w:bCs/>
                <w:color w:val="000000"/>
              </w:rPr>
            </w:pPr>
            <w:r>
              <w:rPr>
                <w:bCs/>
                <w:color w:val="000000"/>
              </w:rPr>
              <w:t>19</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3</w:t>
            </w:r>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3</w:t>
            </w:r>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vAlign w:val="center"/>
          </w:tcPr>
          <w:p w:rsidR="00AA6B61" w:rsidRPr="0040437A" w:rsidRDefault="00AA6B61" w:rsidP="00FE5AF3">
            <w:pPr>
              <w:ind w:left="-18"/>
              <w:jc w:val="center"/>
              <w:rPr>
                <w:bCs/>
                <w:color w:val="000000"/>
              </w:rPr>
            </w:pPr>
            <w:r w:rsidRPr="0040437A">
              <w:rPr>
                <w:bCs/>
                <w:color w:val="000000"/>
              </w:rPr>
              <w:t>2</w:t>
            </w:r>
            <w:r w:rsidR="008064BD">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sidR="008064BD">
              <w:rPr>
                <w:bCs/>
                <w:color w:val="000000"/>
              </w:rPr>
              <w:t>4</w:t>
            </w:r>
          </w:p>
        </w:tc>
      </w:tr>
      <w:tr w:rsidR="008064BD" w:rsidRPr="0040437A">
        <w:tc>
          <w:tcPr>
            <w:tcW w:w="8748" w:type="dxa"/>
          </w:tcPr>
          <w:p w:rsidR="008064BD" w:rsidRPr="007D5E50" w:rsidRDefault="008064BD" w:rsidP="00AA6B61">
            <w:pPr>
              <w:tabs>
                <w:tab w:val="left" w:pos="0"/>
              </w:tabs>
              <w:rPr>
                <w:bCs/>
              </w:rPr>
            </w:pPr>
            <w:r w:rsidRPr="007D5E50">
              <w:rPr>
                <w:bCs/>
              </w:rPr>
              <w:t>Conclusion...……………………………………………………………………………....</w:t>
            </w:r>
          </w:p>
        </w:tc>
        <w:tc>
          <w:tcPr>
            <w:tcW w:w="720" w:type="dxa"/>
            <w:vAlign w:val="center"/>
          </w:tcPr>
          <w:p w:rsidR="008064BD" w:rsidRPr="0040437A" w:rsidRDefault="008064BD" w:rsidP="00FE5AF3">
            <w:pPr>
              <w:jc w:val="center"/>
              <w:rPr>
                <w:bCs/>
                <w:color w:val="000000"/>
              </w:rPr>
            </w:pPr>
            <w:r>
              <w:rPr>
                <w:bCs/>
                <w:color w:val="000000"/>
              </w:rPr>
              <w:t>24</w:t>
            </w:r>
          </w:p>
        </w:tc>
      </w:tr>
      <w:tr w:rsidR="00AA6B61" w:rsidRPr="0040437A">
        <w:tc>
          <w:tcPr>
            <w:tcW w:w="8748" w:type="dxa"/>
          </w:tcPr>
          <w:p w:rsidR="00AA6B61" w:rsidRPr="007D5E50" w:rsidRDefault="00AA6B61" w:rsidP="00AA6B61">
            <w:pPr>
              <w:tabs>
                <w:tab w:val="left" w:pos="0"/>
              </w:tabs>
              <w:rPr>
                <w:bCs/>
              </w:rPr>
            </w:pPr>
            <w:r w:rsidRPr="007D5E50">
              <w:rPr>
                <w:bCs/>
              </w:rPr>
              <w:t>References………………………………………………………………………………....</w:t>
            </w:r>
          </w:p>
        </w:tc>
        <w:tc>
          <w:tcPr>
            <w:tcW w:w="720" w:type="dxa"/>
            <w:vAlign w:val="center"/>
          </w:tcPr>
          <w:p w:rsidR="00AA6B61" w:rsidRPr="0040437A" w:rsidRDefault="008064BD" w:rsidP="00FE5AF3">
            <w:pPr>
              <w:jc w:val="center"/>
              <w:rPr>
                <w:bCs/>
                <w:color w:val="000000"/>
              </w:rPr>
            </w:pPr>
            <w:r>
              <w:rPr>
                <w:bCs/>
                <w:color w:val="000000"/>
              </w:rPr>
              <w:t>26</w:t>
            </w:r>
          </w:p>
        </w:tc>
      </w:tr>
      <w:tr w:rsidR="00AA6B61" w:rsidRPr="0040437A">
        <w:tc>
          <w:tcPr>
            <w:tcW w:w="8748" w:type="dxa"/>
          </w:tcPr>
          <w:p w:rsidR="00AA6B61" w:rsidRPr="00945B8E" w:rsidRDefault="00AA6B61" w:rsidP="0096365F">
            <w:pPr>
              <w:rPr>
                <w:bCs/>
                <w:color w:val="FF0000"/>
              </w:rPr>
            </w:pPr>
            <w:r w:rsidRPr="00945B8E">
              <w:rPr>
                <w:bCs/>
              </w:rPr>
              <w:t>Appendix</w:t>
            </w:r>
            <w:r w:rsidR="008064BD">
              <w:rPr>
                <w:rFonts w:cs="Tahoma"/>
                <w:bCs/>
                <w:szCs w:val="30"/>
              </w:rPr>
              <w:t xml:space="preserve"> A     </w:t>
            </w:r>
            <w:r w:rsidR="0096365F">
              <w:rPr>
                <w:rFonts w:cs="Tahoma"/>
                <w:bCs/>
                <w:szCs w:val="30"/>
              </w:rPr>
              <w:t>CINAHL</w:t>
            </w:r>
            <w:r w:rsidRPr="00945B8E">
              <w:rPr>
                <w:rFonts w:cs="Tahoma"/>
                <w:bCs/>
                <w:szCs w:val="30"/>
              </w:rPr>
              <w:t xml:space="preserve"> Search Results</w:t>
            </w:r>
            <w:r w:rsidR="0096365F">
              <w:rPr>
                <w:rFonts w:cs="Tahoma"/>
                <w:bCs/>
                <w:szCs w:val="30"/>
              </w:rPr>
              <w:t>…………………………………………………</w:t>
            </w:r>
            <w:r>
              <w:rPr>
                <w:rFonts w:cs="Tahoma"/>
                <w:bCs/>
                <w:szCs w:val="30"/>
              </w:rPr>
              <w:t>.</w:t>
            </w:r>
          </w:p>
        </w:tc>
        <w:tc>
          <w:tcPr>
            <w:tcW w:w="720" w:type="dxa"/>
            <w:vAlign w:val="center"/>
          </w:tcPr>
          <w:p w:rsidR="00AA6B61" w:rsidRPr="0040437A" w:rsidRDefault="008064BD" w:rsidP="00FE5AF3">
            <w:pPr>
              <w:jc w:val="center"/>
              <w:rPr>
                <w:bCs/>
                <w:color w:val="000000"/>
              </w:rPr>
            </w:pPr>
            <w:r>
              <w:rPr>
                <w:bCs/>
                <w:color w:val="000000"/>
              </w:rPr>
              <w:t>30</w:t>
            </w:r>
          </w:p>
        </w:tc>
      </w:tr>
      <w:tr w:rsidR="00AA6B61" w:rsidRPr="0040437A">
        <w:tc>
          <w:tcPr>
            <w:tcW w:w="8748" w:type="dxa"/>
          </w:tcPr>
          <w:p w:rsidR="00AA6B61" w:rsidRPr="00945B8E" w:rsidRDefault="00AA6B61" w:rsidP="00AA6B61">
            <w:pPr>
              <w:rPr>
                <w:bCs/>
              </w:rPr>
            </w:pPr>
            <w:r w:rsidRPr="00945B8E">
              <w:rPr>
                <w:bCs/>
              </w:rPr>
              <w:t>Appendix B</w:t>
            </w:r>
            <w:r w:rsidR="008064BD">
              <w:rPr>
                <w:bCs/>
              </w:rPr>
              <w:t xml:space="preserve">     </w:t>
            </w:r>
            <w:r w:rsidRPr="00945B8E">
              <w:rPr>
                <w:bCs/>
              </w:rPr>
              <w:t>Flow Diagram of Article Selection</w:t>
            </w:r>
            <w:r>
              <w:rPr>
                <w:bCs/>
              </w:rPr>
              <w:t>………………………………………..</w:t>
            </w:r>
          </w:p>
        </w:tc>
        <w:tc>
          <w:tcPr>
            <w:tcW w:w="720" w:type="dxa"/>
            <w:vAlign w:val="center"/>
          </w:tcPr>
          <w:p w:rsidR="00AA6B61" w:rsidRPr="0040437A" w:rsidRDefault="00AA6B61" w:rsidP="00FE5AF3">
            <w:pPr>
              <w:jc w:val="center"/>
              <w:rPr>
                <w:bCs/>
                <w:color w:val="000000"/>
              </w:rPr>
            </w:pPr>
            <w:r w:rsidRPr="0040437A">
              <w:rPr>
                <w:bCs/>
                <w:color w:val="000000"/>
              </w:rPr>
              <w:t>3</w:t>
            </w:r>
            <w:r w:rsidR="008064BD">
              <w:rPr>
                <w:bCs/>
                <w:color w:val="000000"/>
              </w:rPr>
              <w:t>4</w:t>
            </w:r>
          </w:p>
        </w:tc>
      </w:tr>
      <w:tr w:rsidR="00AA6B61" w:rsidRPr="0040437A">
        <w:tc>
          <w:tcPr>
            <w:tcW w:w="8748" w:type="dxa"/>
          </w:tcPr>
          <w:p w:rsidR="00AA6B61" w:rsidRDefault="00AA6B61" w:rsidP="00AA6B61">
            <w:pPr>
              <w:tabs>
                <w:tab w:val="left" w:pos="0"/>
              </w:tabs>
              <w:jc w:val="both"/>
              <w:rPr>
                <w:bCs/>
              </w:rPr>
            </w:pPr>
            <w:r w:rsidRPr="00945B8E">
              <w:rPr>
                <w:bCs/>
              </w:rPr>
              <w:t>Appendix C</w:t>
            </w:r>
            <w:r w:rsidR="008064BD">
              <w:rPr>
                <w:bCs/>
              </w:rPr>
              <w:t xml:space="preserve">     </w:t>
            </w:r>
            <w:r w:rsidRPr="00945B8E">
              <w:rPr>
                <w:bCs/>
              </w:rPr>
              <w:t>Matrix Tables of Critical Appraisals</w:t>
            </w:r>
            <w:r>
              <w:rPr>
                <w:bCs/>
              </w:rPr>
              <w:t>…………………………………</w:t>
            </w:r>
            <w:r w:rsidR="008064BD">
              <w:rPr>
                <w:bCs/>
              </w:rPr>
              <w:t>..</w:t>
            </w:r>
            <w:r>
              <w:rPr>
                <w:bCs/>
              </w:rPr>
              <w:t>….</w:t>
            </w:r>
          </w:p>
          <w:p w:rsidR="00AA6B61" w:rsidRDefault="00AA6B61" w:rsidP="00AA6B61">
            <w:pPr>
              <w:tabs>
                <w:tab w:val="left" w:pos="0"/>
              </w:tabs>
              <w:jc w:val="both"/>
              <w:rPr>
                <w:bCs/>
              </w:rPr>
            </w:pPr>
            <w:r>
              <w:rPr>
                <w:bCs/>
              </w:rPr>
              <w:t>Appendix D</w:t>
            </w:r>
            <w:r w:rsidR="008064BD">
              <w:rPr>
                <w:bCs/>
              </w:rPr>
              <w:t xml:space="preserve">     </w:t>
            </w:r>
            <w:r>
              <w:rPr>
                <w:bCs/>
              </w:rPr>
              <w:t>Query Letter ……………………………………………</w:t>
            </w:r>
            <w:r w:rsidR="008064BD">
              <w:rPr>
                <w:bCs/>
              </w:rPr>
              <w:t>…...</w:t>
            </w:r>
            <w:r>
              <w:rPr>
                <w:bCs/>
              </w:rPr>
              <w:t xml:space="preserve">……………                                                                                                    </w:t>
            </w:r>
          </w:p>
          <w:p w:rsidR="00AA6B61" w:rsidRPr="00945B8E" w:rsidRDefault="00AA6B61" w:rsidP="00AA6B61">
            <w:pPr>
              <w:tabs>
                <w:tab w:val="left" w:pos="0"/>
              </w:tabs>
              <w:ind w:firstLine="990"/>
              <w:rPr>
                <w:bCs/>
              </w:rPr>
            </w:pPr>
          </w:p>
        </w:tc>
        <w:tc>
          <w:tcPr>
            <w:tcW w:w="720" w:type="dxa"/>
            <w:vAlign w:val="center"/>
          </w:tcPr>
          <w:p w:rsidR="00AA6B61" w:rsidRDefault="00AA6B61" w:rsidP="00FE5AF3">
            <w:pPr>
              <w:jc w:val="center"/>
              <w:rPr>
                <w:bCs/>
                <w:color w:val="000000"/>
              </w:rPr>
            </w:pPr>
            <w:r>
              <w:rPr>
                <w:bCs/>
                <w:color w:val="000000"/>
              </w:rPr>
              <w:t>3</w:t>
            </w:r>
            <w:r w:rsidR="008064BD">
              <w:rPr>
                <w:bCs/>
                <w:color w:val="000000"/>
              </w:rPr>
              <w:t>6</w:t>
            </w:r>
          </w:p>
          <w:p w:rsidR="00AA6B61" w:rsidRDefault="001D7F7B" w:rsidP="00FE5AF3">
            <w:pPr>
              <w:jc w:val="center"/>
              <w:rPr>
                <w:bCs/>
                <w:color w:val="000000"/>
              </w:rPr>
            </w:pPr>
            <w:bookmarkStart w:id="2" w:name="_GoBack"/>
            <w:bookmarkEnd w:id="2"/>
            <w:r>
              <w:rPr>
                <w:bCs/>
                <w:color w:val="000000"/>
              </w:rPr>
              <w:t>50</w:t>
            </w:r>
          </w:p>
          <w:p w:rsidR="00AA6B61" w:rsidRDefault="00AA6B61" w:rsidP="00FE5AF3">
            <w:pPr>
              <w:jc w:val="center"/>
              <w:rPr>
                <w:bCs/>
                <w:color w:val="000000"/>
              </w:rPr>
            </w:pPr>
          </w:p>
          <w:p w:rsidR="00AA6B61" w:rsidRDefault="00AA6B61" w:rsidP="00FE5AF3">
            <w:pPr>
              <w:jc w:val="center"/>
              <w:rPr>
                <w:bCs/>
                <w:color w:val="000000"/>
              </w:rPr>
            </w:pPr>
          </w:p>
          <w:p w:rsidR="00AA6B61" w:rsidRPr="0040437A" w:rsidRDefault="00AA6B61" w:rsidP="00FE5AF3">
            <w:pPr>
              <w:jc w:val="center"/>
              <w:rPr>
                <w:bCs/>
                <w:color w:val="000000"/>
              </w:rPr>
            </w:pPr>
          </w:p>
        </w:tc>
      </w:tr>
    </w:tbl>
    <w:p w:rsidR="00AA6B61" w:rsidRPr="0040437A" w:rsidRDefault="00AA6B61" w:rsidP="00AA6B61"/>
    <w:p w:rsidR="00FE5AF3" w:rsidRDefault="00FE5AF3">
      <w:pPr>
        <w:rPr>
          <w:b/>
          <w:bCs/>
        </w:rPr>
      </w:pPr>
      <w:r>
        <w:rPr>
          <w:b/>
          <w:bCs/>
        </w:rPr>
        <w:br w:type="page"/>
      </w:r>
    </w:p>
    <w:p w:rsidR="00FE5AF3" w:rsidRPr="007D5E50" w:rsidRDefault="00804636" w:rsidP="00FE5AF3">
      <w:pPr>
        <w:pStyle w:val="TOC1"/>
        <w:rPr>
          <w:rFonts w:ascii="Times New Roman" w:hAnsi="Times New Roman"/>
        </w:rPr>
      </w:pPr>
      <w:r w:rsidRPr="007D5E50">
        <w:rPr>
          <w:rFonts w:ascii="Times New Roman" w:hAnsi="Times New Roman"/>
        </w:rPr>
        <w:lastRenderedPageBreak/>
        <w:t>Acknowledgements</w:t>
      </w:r>
    </w:p>
    <w:p w:rsidR="00BF22CC" w:rsidRPr="003C3D12" w:rsidRDefault="00BF22CC" w:rsidP="00FE5AF3"/>
    <w:p w:rsidR="00BF22CC" w:rsidRPr="003C3D12" w:rsidRDefault="00BA451B" w:rsidP="00BF22CC">
      <w:r>
        <w:t xml:space="preserve">This evidence-based project would not have been completed without the love and support of all around us. </w:t>
      </w:r>
    </w:p>
    <w:p w:rsidR="00BF22CC" w:rsidRPr="003C3D12" w:rsidRDefault="00BA451B" w:rsidP="00BF22CC">
      <w:pPr>
        <w:pStyle w:val="ListParagraph"/>
        <w:numPr>
          <w:ilvl w:val="0"/>
          <w:numId w:val="12"/>
        </w:numPr>
      </w:pPr>
      <w:r>
        <w:t xml:space="preserve">To our families, who have listened to our hardships and successes, we cannot thank you enough for your love and patience. </w:t>
      </w:r>
    </w:p>
    <w:p w:rsidR="00BF22CC" w:rsidRPr="003C3D12" w:rsidRDefault="00BA451B" w:rsidP="00BF22CC">
      <w:pPr>
        <w:pStyle w:val="ListParagraph"/>
        <w:numPr>
          <w:ilvl w:val="0"/>
          <w:numId w:val="12"/>
        </w:numPr>
      </w:pPr>
      <w:r>
        <w:t xml:space="preserve">To our friends, who have heard more about pressure ulcers than they care to know, we thank you for your listening ears and encouragement. </w:t>
      </w:r>
    </w:p>
    <w:p w:rsidR="00BF22CC" w:rsidRPr="003C3D12" w:rsidRDefault="00BA451B" w:rsidP="00BF22CC">
      <w:pPr>
        <w:pStyle w:val="ListParagraph"/>
        <w:numPr>
          <w:ilvl w:val="0"/>
          <w:numId w:val="12"/>
        </w:numPr>
      </w:pPr>
      <w:r>
        <w:t>To each other, thank you for the sacrifices and dedication required making this project a success.</w:t>
      </w:r>
    </w:p>
    <w:p w:rsidR="00BF22CC" w:rsidRPr="003C3D12" w:rsidRDefault="00BA451B" w:rsidP="00BF22CC">
      <w:pPr>
        <w:pStyle w:val="ListParagraph"/>
        <w:numPr>
          <w:ilvl w:val="0"/>
          <w:numId w:val="12"/>
        </w:numPr>
      </w:pPr>
      <w:r>
        <w:t xml:space="preserve">To Dr. Linda Foley, who provided new challenges and offered support daily, this project would not have been possible without your guidance. </w:t>
      </w:r>
    </w:p>
    <w:p w:rsidR="00BF22CC" w:rsidRPr="003C3D12" w:rsidRDefault="00BA451B" w:rsidP="00BF22CC">
      <w:pPr>
        <w:pStyle w:val="ListParagraph"/>
        <w:numPr>
          <w:ilvl w:val="0"/>
          <w:numId w:val="12"/>
        </w:numPr>
      </w:pPr>
      <w:r>
        <w:t>To the graduate faculty of Nebraska Methodist College, we thank you for your strong dedication to educating each of us.</w:t>
      </w:r>
    </w:p>
    <w:p w:rsidR="00BF22CC" w:rsidRPr="003C3D12" w:rsidRDefault="00BF22CC" w:rsidP="00BF22CC"/>
    <w:p w:rsidR="00BF22CC" w:rsidRPr="003C3D12" w:rsidRDefault="00BA451B" w:rsidP="00BF22CC">
      <w:r>
        <w:t>Without everyone around us helping us through this portion of our education, we would not be where we are today. Thank you!!</w:t>
      </w:r>
    </w:p>
    <w:p w:rsidR="00BF22CC" w:rsidRDefault="00BF22CC" w:rsidP="008064BD">
      <w:pPr>
        <w:rPr>
          <w:del w:id="3" w:author="Unknown"/>
          <w:b/>
          <w:bCs/>
        </w:rPr>
      </w:pPr>
      <w:r>
        <w:rPr>
          <w:b/>
          <w:bCs/>
        </w:rPr>
        <w:br w:type="page"/>
      </w:r>
      <w:r w:rsidR="008064BD">
        <w:rPr>
          <w:b/>
          <w:bCs/>
        </w:rPr>
        <w:lastRenderedPageBreak/>
        <w:t>Pressure Ulcer Prevention: Use of sacral Mepilex in preventing pressure ulcers in the Intensive Care Unit patient: An evidence-based project</w:t>
      </w:r>
    </w:p>
    <w:p w:rsidR="002D41E2" w:rsidRDefault="002D41E2" w:rsidP="007D5E50">
      <w:pPr>
        <w:numPr>
          <w:ins w:id="4" w:author="Melissa Carder" w:date="2012-03-17T12:58:00Z"/>
        </w:numPr>
        <w:spacing w:line="480" w:lineRule="auto"/>
        <w:jc w:val="center"/>
        <w:rPr>
          <w:ins w:id="5" w:author="Melissa Carder" w:date="2012-03-17T12:58:00Z"/>
          <w:b/>
          <w:bCs/>
        </w:rPr>
      </w:pPr>
    </w:p>
    <w:p w:rsidR="002D41E2" w:rsidRDefault="00804636" w:rsidP="007D5E50">
      <w:pPr>
        <w:rPr>
          <w:ins w:id="6" w:author="Melissa Carder" w:date="2012-03-17T12:57:00Z"/>
        </w:rPr>
      </w:pPr>
      <w:r w:rsidRPr="007D5E50">
        <w:rPr>
          <w:b/>
        </w:rPr>
        <w:t>Introduction</w:t>
      </w:r>
    </w:p>
    <w:p w:rsidR="002D41E2" w:rsidRDefault="002D41E2" w:rsidP="007D5E50">
      <w:pPr>
        <w:numPr>
          <w:ins w:id="7" w:author="Melissa Carder" w:date="2012-03-17T12:57:00Z"/>
        </w:numPr>
      </w:pPr>
    </w:p>
    <w:p w:rsidR="00FE5AF3" w:rsidRPr="007D5E50" w:rsidRDefault="00804636" w:rsidP="00FE5AF3">
      <w:pPr>
        <w:pStyle w:val="TOC2"/>
        <w:ind w:left="0"/>
        <w:rPr>
          <w:rFonts w:ascii="Times New Roman" w:hAnsi="Times New Roman"/>
          <w:sz w:val="24"/>
          <w:szCs w:val="24"/>
        </w:rPr>
      </w:pPr>
      <w:r w:rsidRPr="007D5E50">
        <w:rPr>
          <w:rFonts w:ascii="Times New Roman" w:hAnsi="Times New Roman"/>
          <w:sz w:val="24"/>
          <w:szCs w:val="24"/>
        </w:rPr>
        <w:t>Problem</w:t>
      </w:r>
    </w:p>
    <w:p w:rsidR="00A10C9B" w:rsidRPr="00FE5AF3" w:rsidRDefault="00A10C9B" w:rsidP="00FE5AF3"/>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decubitus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Kaitani, Tokunaga, Matsui, and Sanada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olor w:val="000000" w:themeColor="text1"/>
        </w:rPr>
        <w:br/>
      </w:r>
      <w:r w:rsidRPr="00444A55">
        <w:rPr>
          <w:rFonts w:ascii="Times" w:hAnsi="Times"/>
          <w:b/>
          <w:bCs/>
          <w:color w:val="000000" w:themeColor="text1"/>
        </w:rPr>
        <w:t>Purpose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w:t>
      </w:r>
      <w:r w:rsidRPr="00444A55">
        <w:rPr>
          <w:rFonts w:ascii="Times" w:hAnsi="Times"/>
          <w:color w:val="000000" w:themeColor="text1"/>
        </w:rPr>
        <w:lastRenderedPageBreak/>
        <w:t xml:space="preserve">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(Molnlycke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Background description of topic</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Non-blanchable erythema’, ‘Stage II: Partial thickness’, ‘Stage III: Full thickness skin loss’, ‘Stage IV: Full thickness tissue loss’, ‘Unstageable/Unclassified: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xml:space="preserve">), and utilizing specialty mattresses, which can prevent pressure ulcer formation. Furthermore the methods of prevention are largely </w:t>
      </w:r>
      <w:r w:rsidRPr="00444A55">
        <w:rPr>
          <w:rFonts w:ascii="Times" w:hAnsi="Times"/>
          <w:color w:val="000000" w:themeColor="text1"/>
        </w:rPr>
        <w:lastRenderedPageBreak/>
        <w:t>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Pr="00444A55">
        <w:rPr>
          <w:rFonts w:ascii="Times" w:hAnsi="Times"/>
          <w:b/>
          <w:bCs/>
          <w:color w:val="000000" w:themeColor="text1"/>
        </w:rPr>
        <w:t>Theory/model des</w:t>
      </w:r>
      <w:r>
        <w:rPr>
          <w:rFonts w:ascii="Times" w:hAnsi="Times"/>
          <w:b/>
          <w:bCs/>
          <w:color w:val="000000" w:themeColor="text1"/>
        </w:rPr>
        <w:t>cription and connection to PICO</w:t>
      </w:r>
      <w:r w:rsidR="008B6D1F">
        <w:rPr>
          <w:rFonts w:ascii="Times" w:hAnsi="Times"/>
          <w:b/>
          <w:bCs/>
          <w:color w:val="000000" w:themeColor="text1"/>
        </w:rPr>
        <w:t>T</w:t>
      </w:r>
    </w:p>
    <w:p w:rsidR="00A10C9B" w:rsidRPr="00444A55" w:rsidRDefault="00A10C9B" w:rsidP="00A10C9B">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(1973) can be used as a theoretical framework for wound management</w:t>
      </w:r>
      <w:r w:rsidR="00836636">
        <w:rPr>
          <w:rFonts w:ascii="Times" w:hAnsi="Times"/>
          <w:color w:val="000000" w:themeColor="text1"/>
        </w:rPr>
        <w:t xml:space="preserve"> (Allgood &amp; Tomey, 2010)</w:t>
      </w:r>
      <w:r w:rsidRPr="00444A55">
        <w:rPr>
          <w:rFonts w:ascii="Times" w:hAnsi="Times"/>
          <w:color w:val="000000" w:themeColor="text1"/>
        </w:rPr>
        <w:t xml:space="preserve">.  Levine’s model identifies the importance of maintaining “the wholeness of the individual” the patient’s personal integrity, worth, self-esteem and physical body (Alligood &amp; Tomey, 2010, p. 299).  The nurse is challenged to provide the individual with appropriate care while respecting the individual’s integrity. </w:t>
      </w:r>
    </w:p>
    <w:p w:rsidR="00A10C9B" w:rsidRPr="00444A55" w:rsidRDefault="00A10C9B" w:rsidP="00A10C9B">
      <w:pPr>
        <w:numPr>
          <w:ins w:id="8" w:author="Unknown" w:date="2011-10-08T21:01:00Z"/>
        </w:numPr>
        <w:spacing w:line="480" w:lineRule="auto"/>
        <w:ind w:firstLine="720"/>
        <w:rPr>
          <w:rFonts w:ascii="Times" w:hAnsi="Times"/>
          <w:color w:val="000000" w:themeColor="text1"/>
        </w:rPr>
      </w:pPr>
      <w:r w:rsidRPr="00444A55">
        <w:rPr>
          <w:rFonts w:ascii="Times" w:hAnsi="Times"/>
          <w:color w:val="000000" w:themeColor="text1"/>
        </w:rPr>
        <w:t xml:space="preserve">“Conservation of structural integrity” (Alligood &amp; Tomey, 2010, p. 229), a focus of Levine’s conservational </w:t>
      </w:r>
      <w:r w:rsidR="006A7BBE">
        <w:rPr>
          <w:rFonts w:ascii="Times" w:hAnsi="Times"/>
          <w:color w:val="000000" w:themeColor="text1"/>
        </w:rPr>
        <w:t>model, relates to this evidence-</w:t>
      </w:r>
      <w:r w:rsidRPr="00444A55">
        <w:rPr>
          <w:rFonts w:ascii="Times" w:hAnsi="Times"/>
          <w:color w:val="000000" w:themeColor="text1"/>
        </w:rPr>
        <w:t xml:space="preserve">based research. "Healing is a process of restoring structural and functional integrity through conservation in defense of wholeness" (Alligood &amp; Tomey,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(Alligood &amp; Tomey, 2010).  Evaluation tools, such as the Braden Scale, assist in determining a patient’s risk for impaired skin integrity and developing a pressure ulcer (Braden &amp; Maklebust, 2005). The Braden Scale allows for identification of the patient’s risk level for pressure ulcer development based on “sensory perception, mobility, activity, moisture and nutrition” (Braden &amp; Makelbust, 2005, p. 70). The categories of the Braden Scale are scored based on patient findings and allow clinicians to identify the amount of attention that should be focused toward preventative skin care measures for a patient (Braden &amp; Makelbust, 2005). Using the results of this scale, high risk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lastRenderedPageBreak/>
        <w:t>Significance of the topic/Overall importance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stopped providing financial reimbursement to hospitals for pressure ulcers developed within the hospital (United States Department of Health and Human Services, 2011, para</w:t>
      </w:r>
      <w:ins w:id="9" w:author="Owner" w:date="2012-03-18T18:26:00Z">
        <w:r w:rsidR="00481C13">
          <w:rPr>
            <w:rFonts w:ascii="Times" w:hAnsi="Times"/>
            <w:color w:val="000000" w:themeColor="text1"/>
          </w:rPr>
          <w:t>.</w:t>
        </w:r>
      </w:ins>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(Lavrencic,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PICOT</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Setting(s) Discussion</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w:t>
      </w:r>
      <w:r w:rsidRPr="00444A55">
        <w:rPr>
          <w:rFonts w:ascii="Times" w:hAnsi="Times"/>
          <w:color w:val="000000" w:themeColor="text1"/>
        </w:rPr>
        <w:lastRenderedPageBreak/>
        <w:t xml:space="preserve">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 Discussion</w:t>
      </w:r>
    </w:p>
    <w:p w:rsidR="00A10C9B" w:rsidRPr="00444A55" w:rsidRDefault="00A10C9B" w:rsidP="00A10C9B">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(p</w:t>
      </w:r>
      <w:r w:rsidR="006A7BBE">
        <w:rPr>
          <w:rFonts w:ascii="Times" w:hAnsi="Times"/>
          <w:color w:val="000000" w:themeColor="text1"/>
        </w:rPr>
        <w:t>ara</w:t>
      </w:r>
      <w:ins w:id="10" w:author="Owner" w:date="2012-03-18T18:27:00Z">
        <w:r w:rsidR="00481C13">
          <w:rPr>
            <w:rFonts w:ascii="Times" w:hAnsi="Times"/>
            <w:color w:val="000000" w:themeColor="text1"/>
          </w:rPr>
          <w:t>.</w:t>
        </w:r>
      </w:ins>
      <w:r w:rsidR="006A7BBE">
        <w:rPr>
          <w:rFonts w:ascii="Times" w:hAnsi="Times"/>
          <w:color w:val="000000" w:themeColor="text1"/>
        </w:rPr>
        <w:t xml:space="preserve"> 7). </w:t>
      </w:r>
      <w:r w:rsidRPr="00444A55">
        <w:rPr>
          <w:rFonts w:ascii="Times" w:hAnsi="Times"/>
          <w:color w:val="000000" w:themeColor="text1"/>
        </w:rPr>
        <w:t>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Lovins and Boliek (2008) state “Never in the history of the profession have the basics of nursing care been more relevant to positive pat</w:t>
      </w:r>
      <w:r w:rsidR="006A7BBE">
        <w:rPr>
          <w:rFonts w:ascii="Times" w:hAnsi="Times"/>
          <w:color w:val="000000" w:themeColor="text1"/>
        </w:rPr>
        <w:t>ient outcomes than now” (para</w:t>
      </w:r>
      <w:ins w:id="11" w:author="Owner" w:date="2012-03-18T18:27:00Z">
        <w:r w:rsidR="00481C13">
          <w:rPr>
            <w:rFonts w:ascii="Times" w:hAnsi="Times"/>
            <w:color w:val="000000" w:themeColor="text1"/>
          </w:rPr>
          <w:t>.</w:t>
        </w:r>
      </w:ins>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Potential/Actual cost benefits/effectiveness</w:t>
      </w:r>
    </w:p>
    <w:p w:rsidR="00A10C9B" w:rsidRPr="00444A55" w:rsidRDefault="00A10C9B" w:rsidP="00A10C9B">
      <w:pPr>
        <w:spacing w:after="240"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Ruppman, &amp; Cooper, 2006, p. 1). These numbers pale in comparison to the estimated national costs of “$1.3 and $3.5 billion annually” </w:t>
      </w:r>
      <w:r w:rsidR="0055303C" w:rsidRPr="00444A55">
        <w:rPr>
          <w:rFonts w:ascii="Times" w:hAnsi="Times"/>
          <w:color w:val="000000" w:themeColor="text1"/>
        </w:rPr>
        <w:lastRenderedPageBreak/>
        <w:t xml:space="preserve">(Courtney, </w:t>
      </w:r>
      <w:r w:rsidR="0055303C">
        <w:rPr>
          <w:rFonts w:ascii="Times" w:hAnsi="Times"/>
          <w:color w:val="000000" w:themeColor="text1"/>
        </w:rPr>
        <w:t xml:space="preserve">Ruppman, &amp; Cooper, 2006, p. 1) </w:t>
      </w:r>
      <w:r w:rsidRPr="00444A55">
        <w:rPr>
          <w:rFonts w:ascii="Times" w:hAnsi="Times"/>
          <w:color w:val="000000" w:themeColor="text1"/>
        </w:rPr>
        <w:t>for treatment</w:t>
      </w:r>
      <w:r w:rsidR="0055303C">
        <w:rPr>
          <w:rFonts w:ascii="Times" w:hAnsi="Times"/>
          <w:color w:val="000000" w:themeColor="text1"/>
        </w:rPr>
        <w:t>.</w:t>
      </w:r>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Desired outcomes for</w:t>
      </w:r>
      <w:r>
        <w:rPr>
          <w:rFonts w:ascii="Times" w:hAnsi="Times"/>
          <w:b/>
          <w:bCs/>
          <w:color w:val="000000" w:themeColor="text1"/>
        </w:rPr>
        <w:t xml:space="preserve"> the</w:t>
      </w:r>
      <w:r w:rsidRPr="00444A55">
        <w:rPr>
          <w:rFonts w:ascii="Times" w:hAnsi="Times"/>
          <w:b/>
          <w:bCs/>
          <w:color w:val="000000" w:themeColor="text1"/>
        </w:rPr>
        <w:t xml:space="preserve"> </w:t>
      </w:r>
      <w:r>
        <w:rPr>
          <w:rFonts w:ascii="Times" w:hAnsi="Times"/>
          <w:b/>
          <w:bCs/>
          <w:color w:val="000000" w:themeColor="text1"/>
        </w:rPr>
        <w:t>ICU</w:t>
      </w:r>
      <w:r w:rsidRPr="00444A55">
        <w:rPr>
          <w:rFonts w:ascii="Times" w:hAnsi="Times"/>
          <w:b/>
          <w:bCs/>
          <w:color w:val="000000" w:themeColor="text1"/>
        </w:rPr>
        <w:t xml:space="preserve"> setting</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AA6B61" w:rsidDel="003C3D12" w:rsidRDefault="00AA6B61" w:rsidP="00AA6B61">
      <w:pPr>
        <w:rPr>
          <w:del w:id="12" w:author="Owner" w:date="2012-03-17T10:35:00Z"/>
          <w:b/>
          <w:bCs/>
        </w:rPr>
      </w:pPr>
    </w:p>
    <w:p w:rsidR="00804636" w:rsidRDefault="00AA6B61" w:rsidP="007D5E50">
      <w:pPr>
        <w:spacing w:before="120" w:after="120" w:line="480" w:lineRule="auto"/>
        <w:rPr>
          <w:b/>
        </w:rPr>
      </w:pPr>
      <w:r w:rsidRPr="006B567D">
        <w:rPr>
          <w:b/>
        </w:rPr>
        <w:t>Search Plan Method</w:t>
      </w:r>
      <w:r>
        <w:rPr>
          <w:b/>
        </w:rPr>
        <w:t xml:space="preserve">   </w:t>
      </w:r>
    </w:p>
    <w:p w:rsidR="00AA6B61" w:rsidRPr="006B567D" w:rsidRDefault="00AA6B61" w:rsidP="00AA6B61">
      <w:pPr>
        <w:spacing w:before="120" w:after="120" w:line="480" w:lineRule="auto"/>
        <w:ind w:left="-71"/>
        <w:rPr>
          <w:b/>
        </w:rPr>
      </w:pPr>
      <w:r w:rsidRPr="006B567D">
        <w:rPr>
          <w:b/>
        </w:rPr>
        <w:t>Search Methods</w:t>
      </w:r>
      <w:r>
        <w:rPr>
          <w:b/>
        </w:rPr>
        <w:t xml:space="preserve">    </w:t>
      </w:r>
    </w:p>
    <w:p w:rsidR="00AA6B61" w:rsidRPr="006B567D" w:rsidRDefault="00AA6B61" w:rsidP="00AA6B61">
      <w:pPr>
        <w:spacing w:before="120" w:after="120" w:line="480" w:lineRule="auto"/>
        <w:ind w:left="-71" w:firstLine="791"/>
        <w:rPr>
          <w:b/>
        </w:rPr>
      </w:pPr>
      <w:r w:rsidRPr="006B567D">
        <w:rPr>
          <w:rFonts w:cs="Tahoma"/>
          <w:bCs/>
          <w:szCs w:val="30"/>
        </w:rPr>
        <w:t xml:space="preserve">Evidence based research and nursing practice relies heavily </w:t>
      </w:r>
      <w:r>
        <w:rPr>
          <w:rFonts w:cs="Tahoma"/>
          <w:bCs/>
          <w:szCs w:val="30"/>
        </w:rPr>
        <w:t>on</w:t>
      </w:r>
      <w:r w:rsidRPr="006B567D">
        <w:rPr>
          <w:rFonts w:cs="Tahoma"/>
          <w:bCs/>
          <w:szCs w:val="30"/>
        </w:rPr>
        <w:t xml:space="preserve"> the most </w:t>
      </w:r>
      <w:r>
        <w:rPr>
          <w:rFonts w:cs="Tahoma"/>
          <w:bCs/>
          <w:szCs w:val="30"/>
        </w:rPr>
        <w:t>accurate, current</w:t>
      </w:r>
      <w:r w:rsidRPr="006B567D">
        <w:rPr>
          <w:rFonts w:cs="Tahoma"/>
          <w:bCs/>
          <w:szCs w:val="30"/>
        </w:rPr>
        <w:t xml:space="preserve"> information avai</w:t>
      </w:r>
      <w:r>
        <w:rPr>
          <w:rFonts w:cs="Tahoma"/>
          <w:bCs/>
          <w:szCs w:val="30"/>
        </w:rPr>
        <w:t xml:space="preserve">lable. Library databases, which provide current information and up-to-date research results, </w:t>
      </w:r>
      <w:r w:rsidRPr="006B567D">
        <w:rPr>
          <w:rFonts w:cs="Tahoma"/>
          <w:bCs/>
          <w:szCs w:val="30"/>
        </w:rPr>
        <w:t>can be extremely helpful in finding appropriate research (Melnyk &amp; Fineout-Overholt, 2</w:t>
      </w:r>
      <w:r>
        <w:rPr>
          <w:rFonts w:cs="Tahoma"/>
          <w:bCs/>
          <w:szCs w:val="30"/>
        </w:rPr>
        <w:t xml:space="preserve">011). Textbooks can also be utilized to provide basic information; however the information may not be as current as journals nor are these a source for research. </w:t>
      </w:r>
      <w:r w:rsidRPr="006B567D">
        <w:rPr>
          <w:rFonts w:cs="Tahoma"/>
          <w:bCs/>
          <w:szCs w:val="30"/>
        </w:rPr>
        <w:t>To supplement for this shortcoming, current journal articles should also be considered (Melnyk &amp; Fineout-Ove</w:t>
      </w:r>
      <w:r w:rsidR="0055303C">
        <w:rPr>
          <w:rFonts w:cs="Tahoma"/>
          <w:bCs/>
          <w:szCs w:val="30"/>
        </w:rPr>
        <w:t>r</w:t>
      </w:r>
      <w:r w:rsidRPr="006B567D">
        <w:rPr>
          <w:rFonts w:cs="Tahoma"/>
          <w:bCs/>
          <w:szCs w:val="30"/>
        </w:rPr>
        <w:t xml:space="preserve">holt, 2011). Because numerous databases and sources can provide a diversity of information, various methods of obtaining evidence were utilized for the PICOT. The PICOT search was completed using </w:t>
      </w:r>
      <w:r>
        <w:rPr>
          <w:rFonts w:cs="Tahoma"/>
          <w:bCs/>
          <w:szCs w:val="30"/>
        </w:rPr>
        <w:t xml:space="preserve">a library computer search, a web-based search and </w:t>
      </w:r>
      <w:r w:rsidRPr="006B567D">
        <w:rPr>
          <w:rFonts w:cs="Tahoma"/>
          <w:bCs/>
          <w:szCs w:val="30"/>
        </w:rPr>
        <w:t xml:space="preserve">a hand search of current nursing literature. The initial computer search was completed </w:t>
      </w:r>
      <w:r>
        <w:rPr>
          <w:rFonts w:cs="Tahoma"/>
          <w:bCs/>
          <w:szCs w:val="30"/>
        </w:rPr>
        <w:t>using</w:t>
      </w:r>
      <w:r w:rsidR="00A10C9B">
        <w:rPr>
          <w:rFonts w:cs="Tahoma"/>
          <w:bCs/>
          <w:szCs w:val="30"/>
        </w:rPr>
        <w:t xml:space="preserve"> </w:t>
      </w:r>
      <w:r w:rsidRPr="006B567D">
        <w:rPr>
          <w:rFonts w:cs="Tahoma"/>
          <w:bCs/>
          <w:szCs w:val="30"/>
        </w:rPr>
        <w:t xml:space="preserve">the Cumulative Index to </w:t>
      </w:r>
      <w:r w:rsidRPr="006B567D">
        <w:rPr>
          <w:rFonts w:cs="Tahoma"/>
          <w:bCs/>
          <w:szCs w:val="30"/>
        </w:rPr>
        <w:lastRenderedPageBreak/>
        <w:t>Nursing and Allied Health</w:t>
      </w:r>
      <w:r>
        <w:rPr>
          <w:rFonts w:cs="Tahoma"/>
          <w:bCs/>
          <w:szCs w:val="30"/>
        </w:rPr>
        <w:t xml:space="preserve"> Literature (CINAHL) Plus with Full T</w:t>
      </w:r>
      <w:r w:rsidRPr="006B567D">
        <w:rPr>
          <w:rFonts w:cs="Tahoma"/>
          <w:bCs/>
          <w:szCs w:val="30"/>
        </w:rPr>
        <w:t xml:space="preserve">ext database. As Melnyk &amp; Fineout-Overholt (2011) discuss databases such as CINAHL “contain the largest number and widest variation of articles describing clinical research” (p. 45). Once again to </w:t>
      </w:r>
      <w:r>
        <w:rPr>
          <w:rFonts w:cs="Tahoma"/>
          <w:bCs/>
          <w:szCs w:val="30"/>
        </w:rPr>
        <w:t xml:space="preserve">assure current information was obtained, </w:t>
      </w:r>
      <w:r w:rsidRPr="006B567D">
        <w:rPr>
          <w:rFonts w:cs="Tahoma"/>
          <w:bCs/>
          <w:szCs w:val="30"/>
        </w:rPr>
        <w:t xml:space="preserve">a Google Scholar Internet search was </w:t>
      </w:r>
      <w:r>
        <w:rPr>
          <w:rFonts w:cs="Tahoma"/>
          <w:bCs/>
          <w:szCs w:val="30"/>
        </w:rPr>
        <w:t xml:space="preserve">also </w:t>
      </w:r>
      <w:r w:rsidRPr="006B567D">
        <w:rPr>
          <w:rFonts w:cs="Tahoma"/>
          <w:bCs/>
          <w:szCs w:val="30"/>
        </w:rPr>
        <w:t>completed. This search was then comp</w:t>
      </w:r>
      <w:r>
        <w:rPr>
          <w:rFonts w:cs="Tahoma"/>
          <w:bCs/>
          <w:szCs w:val="30"/>
        </w:rPr>
        <w:t>l</w:t>
      </w:r>
      <w:r w:rsidRPr="006B567D">
        <w:rPr>
          <w:rFonts w:cs="Tahoma"/>
          <w:bCs/>
          <w:szCs w:val="30"/>
        </w:rPr>
        <w:t>ement</w:t>
      </w:r>
      <w:r>
        <w:rPr>
          <w:rFonts w:cs="Tahoma"/>
          <w:bCs/>
          <w:szCs w:val="30"/>
        </w:rPr>
        <w:t>ed</w:t>
      </w:r>
      <w:r w:rsidRPr="006B567D">
        <w:rPr>
          <w:rFonts w:cs="Tahoma"/>
          <w:bCs/>
          <w:szCs w:val="30"/>
        </w:rPr>
        <w:t xml:space="preserve"> with a hand search of the 2011 journal </w:t>
      </w:r>
      <w:r w:rsidRPr="006B567D">
        <w:rPr>
          <w:rFonts w:cs="Tahoma"/>
          <w:bCs/>
          <w:i/>
          <w:szCs w:val="30"/>
        </w:rPr>
        <w:t>Critical Care Nurse</w:t>
      </w:r>
      <w:r w:rsidRPr="00387D52">
        <w:rPr>
          <w:rFonts w:cs="Tahoma"/>
          <w:bCs/>
          <w:szCs w:val="30"/>
        </w:rPr>
        <w:t xml:space="preserve">. </w:t>
      </w:r>
      <w:r w:rsidRPr="00855D8C">
        <w:rPr>
          <w:rFonts w:cs="Tahoma"/>
          <w:bCs/>
          <w:szCs w:val="30"/>
        </w:rPr>
        <w:t>This journal was identified because of the link to the population in this evidence-based research</w:t>
      </w:r>
      <w:r>
        <w:rPr>
          <w:rFonts w:cs="Tahoma"/>
          <w:bCs/>
          <w:szCs w:val="30"/>
        </w:rPr>
        <w:t xml:space="preserve">. </w:t>
      </w:r>
      <w:r w:rsidRPr="006B567D">
        <w:rPr>
          <w:rFonts w:cs="Tahoma"/>
          <w:bCs/>
          <w:szCs w:val="30"/>
        </w:rPr>
        <w:t xml:space="preserve">These three methods were utilized </w:t>
      </w:r>
      <w:r>
        <w:rPr>
          <w:rFonts w:cs="Tahoma"/>
          <w:bCs/>
          <w:szCs w:val="30"/>
        </w:rPr>
        <w:t xml:space="preserve">to </w:t>
      </w:r>
      <w:r w:rsidRPr="006B567D">
        <w:rPr>
          <w:rFonts w:cs="Tahoma"/>
          <w:bCs/>
          <w:szCs w:val="30"/>
        </w:rPr>
        <w:t>obtain the most comprehensive and current search on literature surrounding the PICOT.</w:t>
      </w:r>
    </w:p>
    <w:p w:rsidR="00AA6B61" w:rsidRPr="006B567D" w:rsidRDefault="00AA6B61" w:rsidP="00AA6B61">
      <w:pPr>
        <w:widowControl w:val="0"/>
        <w:autoSpaceDE w:val="0"/>
        <w:autoSpaceDN w:val="0"/>
        <w:adjustRightInd w:val="0"/>
        <w:spacing w:before="120" w:after="120" w:line="480" w:lineRule="auto"/>
        <w:ind w:left="-71"/>
        <w:rPr>
          <w:rFonts w:cs="Tahoma"/>
          <w:b/>
          <w:bCs/>
          <w:szCs w:val="30"/>
        </w:rPr>
      </w:pPr>
      <w:r w:rsidRPr="006B567D">
        <w:rPr>
          <w:rFonts w:cs="Tahoma"/>
          <w:b/>
          <w:bCs/>
          <w:szCs w:val="30"/>
        </w:rPr>
        <w:t>Database Search Term</w:t>
      </w:r>
      <w:r>
        <w:rPr>
          <w:rFonts w:cs="Tahoma"/>
          <w:b/>
          <w:bCs/>
          <w:szCs w:val="30"/>
        </w:rPr>
        <w:t>s and Strategy</w:t>
      </w:r>
    </w:p>
    <w:p w:rsidR="00AA6B61" w:rsidRDefault="00AA6B61" w:rsidP="00AA6B61">
      <w:pPr>
        <w:widowControl w:val="0"/>
        <w:autoSpaceDE w:val="0"/>
        <w:autoSpaceDN w:val="0"/>
        <w:adjustRightInd w:val="0"/>
        <w:spacing w:before="120" w:after="120"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ilized in the 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AA6B61">
      <w:pPr>
        <w:widowControl w:val="0"/>
        <w:autoSpaceDE w:val="0"/>
        <w:autoSpaceDN w:val="0"/>
        <w:adjustRightInd w:val="0"/>
        <w:spacing w:before="120" w:after="120" w:line="480" w:lineRule="auto"/>
      </w:pPr>
      <w:r>
        <w:rPr>
          <w:rFonts w:cs="Tahoma"/>
          <w:bCs/>
          <w:szCs w:val="30"/>
        </w:rPr>
        <w:t>T</w:t>
      </w:r>
      <w:r w:rsidRPr="006B567D">
        <w:rPr>
          <w:rFonts w:cs="Tahoma"/>
          <w:b/>
          <w:bCs/>
          <w:szCs w:val="30"/>
        </w:rPr>
        <w:t xml:space="preserve">able 1. </w:t>
      </w:r>
      <w:r>
        <w:rPr>
          <w:rFonts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2362"/>
        <w:gridCol w:w="2019"/>
        <w:gridCol w:w="2744"/>
      </w:tblGrid>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AA6B61">
            <w:pPr>
              <w:spacing w:before="120" w:beforeAutospacing="1" w:after="120"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(none entered)</w:t>
            </w: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bl>
    <w:p w:rsidR="00AA6B61" w:rsidRPr="00855D8C" w:rsidDel="00460426" w:rsidRDefault="00AA6B61" w:rsidP="00AA6B61">
      <w:pPr>
        <w:widowControl w:val="0"/>
        <w:autoSpaceDE w:val="0"/>
        <w:autoSpaceDN w:val="0"/>
        <w:adjustRightInd w:val="0"/>
        <w:spacing w:before="120" w:after="120" w:line="480" w:lineRule="auto"/>
        <w:ind w:left="-71"/>
        <w:rPr>
          <w:rFonts w:cs="Tahoma"/>
          <w:b/>
          <w:bCs/>
          <w:szCs w:val="30"/>
        </w:rPr>
      </w:pPr>
      <w:r>
        <w:rPr>
          <w:rFonts w:cs="Tahoma"/>
          <w:b/>
          <w:bCs/>
          <w:szCs w:val="30"/>
        </w:rPr>
        <w:t>* Truncation</w:t>
      </w:r>
    </w:p>
    <w:p w:rsidR="00A10C9B" w:rsidRPr="008226EA" w:rsidRDefault="0055303C" w:rsidP="00A10C9B">
      <w:pPr>
        <w:autoSpaceDE w:val="0"/>
        <w:autoSpaceDN w:val="0"/>
        <w:spacing w:before="120" w:after="120" w:line="480" w:lineRule="auto"/>
        <w:ind w:firstLine="720"/>
      </w:pPr>
      <w:r>
        <w:rPr>
          <w:rFonts w:cs="Tahoma"/>
          <w:bCs/>
          <w:szCs w:val="30"/>
        </w:rPr>
        <w:t>Search terms for the p</w:t>
      </w:r>
      <w:r w:rsidR="00A10C9B" w:rsidRPr="008226EA">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8226EA">
        <w:t xml:space="preserve">514448 results. </w:t>
      </w:r>
    </w:p>
    <w:p w:rsidR="00A10C9B" w:rsidRPr="008226EA" w:rsidRDefault="00A10C9B" w:rsidP="00A10C9B">
      <w:pPr>
        <w:autoSpaceDE w:val="0"/>
        <w:autoSpaceDN w:val="0"/>
        <w:spacing w:before="120" w:after="120" w:line="480" w:lineRule="auto"/>
        <w:ind w:left="-71" w:firstLine="791"/>
      </w:pPr>
      <w:r w:rsidRPr="008226EA">
        <w:t>The intervention was the next topic that was entered into the CINAHL database. The key terms “</w:t>
      </w:r>
      <w:r w:rsidR="003B5389">
        <w:t>Mepilex</w:t>
      </w:r>
      <w:r w:rsidRPr="008226EA">
        <w:t>,” “Sacral Dressing,” “Coccyx Dressing,” “Pressure Dressing,” “Foam Dressing,” and “Back Dressing” were entered into the database. A proximity search was completed for the key words coccyx dressing, pressure dressing, foam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t>,2</w:t>
      </w:r>
      <w:r w:rsidRPr="008226EA">
        <w:t xml:space="preserve">79 results. The comparison group was not entered due to the nature of this PICOT. </w:t>
      </w:r>
    </w:p>
    <w:p w:rsidR="00A10C9B" w:rsidRPr="008226EA" w:rsidRDefault="00A10C9B" w:rsidP="00A10C9B">
      <w:pPr>
        <w:autoSpaceDE w:val="0"/>
        <w:autoSpaceDN w:val="0"/>
        <w:spacing w:before="120" w:after="120" w:line="480" w:lineRule="auto"/>
        <w:ind w:left="-71" w:firstLine="791"/>
      </w:pPr>
      <w:r w:rsidRPr="008226EA">
        <w:t>The outcome search was then completed. The key term “Pressure Ulcer” was searched as a main heading. Additionally the search term “Pressure Sore” was entered. A Boolean search was again completed using the Boolean operator “or.” This produced a total of 14</w:t>
      </w:r>
      <w:r w:rsidR="0055303C">
        <w:t>,</w:t>
      </w:r>
      <w:r w:rsidRPr="008226EA">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A10C9B" w:rsidRPr="008226EA" w:rsidRDefault="00A10C9B" w:rsidP="00A10C9B">
      <w:pPr>
        <w:autoSpaceDE w:val="0"/>
        <w:autoSpaceDN w:val="0"/>
        <w:spacing w:before="120" w:after="120" w:line="480" w:lineRule="auto"/>
        <w:ind w:left="-71" w:firstLine="791"/>
      </w:pPr>
      <w:r w:rsidRPr="008226EA">
        <w:lastRenderedPageBreak/>
        <w:t xml:space="preserve">Limiters were then placed on the search. These limiters included articles published between 2000 and 2011, the articles must be peer reviewed, a research article, and in English. With the limiters set, </w:t>
      </w:r>
      <w:r w:rsidRPr="0055303C">
        <w:t>67 articles were identified that met criteria,</w:t>
      </w:r>
      <w:r w:rsidRPr="008226EA">
        <w:t xml:space="preserve"> while 138 articles were excluded due to being older than 2000, not peer reviewed, not a research article or in a language other than English. </w:t>
      </w:r>
    </w:p>
    <w:p w:rsidR="00A10C9B" w:rsidRPr="008226EA" w:rsidRDefault="00A10C9B" w:rsidP="00A10C9B">
      <w:pPr>
        <w:autoSpaceDE w:val="0"/>
        <w:autoSpaceDN w:val="0"/>
        <w:spacing w:before="120" w:after="120" w:line="480" w:lineRule="auto"/>
        <w:ind w:left="-71" w:firstLine="791"/>
      </w:pPr>
      <w:r w:rsidRPr="008226EA">
        <w:t xml:space="preserve">The web-based search was next completed using Google Scholar. The key terms </w:t>
      </w:r>
      <w:r w:rsidR="003B5389">
        <w:t>sacral</w:t>
      </w:r>
      <w:r w:rsidRPr="008226EA">
        <w:t xml:space="preserve"> </w:t>
      </w:r>
      <w:r w:rsidR="003B5389">
        <w:t>Mepilex</w:t>
      </w:r>
      <w:r w:rsidRPr="008226EA">
        <w:t xml:space="preserve"> and pressure ulcer were entered. This search produced 24 articles. Limiters were then set including articles published between 2000 and 2011, written in English, and appropriate correlation to the PICOT. Twenty-three articles were excluded based on </w:t>
      </w:r>
      <w:r w:rsidRPr="0055303C">
        <w:t>this criteria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w:t>
      </w:r>
      <w:r w:rsidRPr="008226EA">
        <w:t xml:space="preserve"> results were further evaluated and excluded based upon irrelevance to the PICOT. </w:t>
      </w:r>
    </w:p>
    <w:p w:rsidR="00A10C9B" w:rsidRPr="008226EA" w:rsidRDefault="00A10C9B" w:rsidP="00A10C9B">
      <w:pPr>
        <w:autoSpaceDE w:val="0"/>
        <w:autoSpaceDN w:val="0"/>
        <w:spacing w:before="120" w:after="120" w:line="480" w:lineRule="auto"/>
        <w:ind w:left="-71"/>
        <w:rPr>
          <w:rFonts w:cs="Tahoma"/>
          <w:b/>
          <w:bCs/>
          <w:szCs w:val="30"/>
        </w:rPr>
      </w:pPr>
      <w:r w:rsidRPr="008226EA">
        <w:rPr>
          <w:rFonts w:cs="Tahoma"/>
          <w:b/>
          <w:bCs/>
          <w:szCs w:val="30"/>
        </w:rPr>
        <w:t>Inclusion/Exclusion Criteria</w:t>
      </w:r>
    </w:p>
    <w:p w:rsidR="00A10C9B" w:rsidRPr="008226EA" w:rsidRDefault="00A10C9B" w:rsidP="00A10C9B">
      <w:pPr>
        <w:autoSpaceDE w:val="0"/>
        <w:autoSpaceDN w:val="0"/>
        <w:spacing w:before="120" w:after="120" w:line="480" w:lineRule="auto"/>
        <w:ind w:firstLine="720"/>
        <w:rPr>
          <w:rFonts w:cs="Tahoma"/>
          <w:bCs/>
          <w:i/>
          <w:szCs w:val="30"/>
        </w:rPr>
      </w:pPr>
      <w:r w:rsidRPr="008226EA">
        <w:rPr>
          <w:rFonts w:cs="Tahoma"/>
          <w:bCs/>
          <w:szCs w:val="30"/>
        </w:rPr>
        <w:t>Inclusion criteria included articles from the CINAHL database that were peer reviewed,</w:t>
      </w:r>
      <w:r w:rsidR="0055303C">
        <w:rPr>
          <w:rFonts w:cs="Tahoma"/>
          <w:bCs/>
          <w:szCs w:val="30"/>
        </w:rPr>
        <w:t xml:space="preserve"> research article, and English l</w:t>
      </w:r>
      <w:r w:rsidRPr="008226EA">
        <w:rPr>
          <w:rFonts w:cs="Tahoma"/>
          <w:bCs/>
          <w:szCs w:val="30"/>
        </w:rPr>
        <w:t>anguage. Additionally, articles were examined from 2000 to present. Exclusion criteria included articles that were not peer reviewed</w:t>
      </w:r>
      <w:r w:rsidR="0055303C">
        <w:rPr>
          <w:rFonts w:cs="Tahoma"/>
          <w:bCs/>
          <w:szCs w:val="30"/>
        </w:rPr>
        <w:t>,</w:t>
      </w:r>
      <w:r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1D7F7B" w:rsidRDefault="001D7F7B" w:rsidP="00A10C9B">
      <w:pPr>
        <w:numPr>
          <w:ins w:id="13" w:author="Melissa Carder" w:date="2012-03-17T13:10:00Z"/>
        </w:numPr>
        <w:autoSpaceDE w:val="0"/>
        <w:autoSpaceDN w:val="0"/>
        <w:spacing w:before="120" w:after="120" w:line="480" w:lineRule="auto"/>
        <w:rPr>
          <w:ins w:id="14" w:author="MedinaM" w:date="2012-03-18T18:42:00Z"/>
          <w:rFonts w:cs="Tahoma"/>
          <w:b/>
          <w:bCs/>
          <w:szCs w:val="30"/>
        </w:rPr>
      </w:pPr>
    </w:p>
    <w:p w:rsidR="00A10C9B" w:rsidRPr="008226EA" w:rsidRDefault="00A10C9B" w:rsidP="00A10C9B">
      <w:pPr>
        <w:numPr>
          <w:ins w:id="15" w:author="Melissa Carder" w:date="2012-03-17T13:10:00Z"/>
        </w:numPr>
        <w:autoSpaceDE w:val="0"/>
        <w:autoSpaceDN w:val="0"/>
        <w:spacing w:before="120" w:after="120" w:line="480" w:lineRule="auto"/>
        <w:rPr>
          <w:rFonts w:cs="Tahoma"/>
          <w:b/>
          <w:bCs/>
          <w:szCs w:val="30"/>
        </w:rPr>
      </w:pPr>
      <w:r w:rsidRPr="008226EA">
        <w:rPr>
          <w:rFonts w:cs="Tahoma"/>
          <w:b/>
          <w:bCs/>
          <w:szCs w:val="30"/>
        </w:rPr>
        <w:lastRenderedPageBreak/>
        <w:t>Articles Meeting Criteria</w:t>
      </w:r>
    </w:p>
    <w:p w:rsidR="00A10C9B" w:rsidRPr="008226EA" w:rsidRDefault="00A10C9B" w:rsidP="00A10C9B">
      <w:pPr>
        <w:autoSpaceDE w:val="0"/>
        <w:autoSpaceDN w:val="0"/>
        <w:spacing w:before="120" w:after="120" w:line="480" w:lineRule="auto"/>
        <w:rPr>
          <w:rFonts w:cs="Tahoma"/>
          <w:bCs/>
          <w:szCs w:val="30"/>
        </w:rPr>
      </w:pPr>
      <w:r w:rsidRPr="008226EA">
        <w:rPr>
          <w:rFonts w:cs="Tahoma"/>
          <w:bCs/>
          <w:szCs w:val="30"/>
        </w:rPr>
        <w:tab/>
      </w:r>
      <w:r w:rsidRPr="0055303C">
        <w:rPr>
          <w:rFonts w:cs="Tahoma"/>
          <w:bCs/>
          <w:szCs w:val="30"/>
        </w:rPr>
        <w:t xml:space="preserve">The CINAHL database search established </w:t>
      </w:r>
      <w:r w:rsidR="00DA2CC8" w:rsidRPr="0055303C">
        <w:rPr>
          <w:rFonts w:cs="Tahoma"/>
          <w:bCs/>
          <w:szCs w:val="30"/>
        </w:rPr>
        <w:t>sixty-</w:t>
      </w:r>
      <w:r w:rsidRPr="0055303C">
        <w:rPr>
          <w:rFonts w:cs="Tahoma"/>
          <w:bCs/>
          <w:szCs w:val="30"/>
        </w:rPr>
        <w:t>seven articles to be reviewed. Twenty two articles were further excluded due to inadequate correlation to setting (outside of</w:t>
      </w:r>
      <w:r w:rsidR="0055303C" w:rsidRPr="0055303C">
        <w:rPr>
          <w:rFonts w:cs="Tahoma"/>
          <w:bCs/>
          <w:szCs w:val="30"/>
        </w:rPr>
        <w:t xml:space="preserve"> the</w:t>
      </w:r>
      <w:r w:rsidRPr="0055303C">
        <w:rPr>
          <w:rFonts w:cs="Tahoma"/>
          <w:bCs/>
          <w:szCs w:val="30"/>
        </w:rPr>
        <w:t xml:space="preserve"> </w:t>
      </w:r>
      <w:r w:rsidR="00836636" w:rsidRPr="0055303C">
        <w:rPr>
          <w:rFonts w:cs="Tahoma"/>
          <w:bCs/>
          <w:szCs w:val="30"/>
        </w:rPr>
        <w:t>ICU</w:t>
      </w:r>
      <w:r w:rsidRPr="0055303C">
        <w:rPr>
          <w:rFonts w:cs="Tahoma"/>
          <w:bCs/>
          <w:szCs w:val="30"/>
        </w:rPr>
        <w:t xml:space="preserve">) and/or body area. </w:t>
      </w:r>
      <w:r w:rsidR="00DA2CC8" w:rsidRPr="0055303C">
        <w:rPr>
          <w:rFonts w:cs="Tahoma"/>
          <w:bCs/>
          <w:szCs w:val="30"/>
        </w:rPr>
        <w:t>Forty-two</w:t>
      </w:r>
      <w:r w:rsidRPr="0055303C">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8226EA" w:rsidRDefault="00A10C9B" w:rsidP="00A10C9B">
      <w:pPr>
        <w:autoSpaceDE w:val="0"/>
        <w:autoSpaceDN w:val="0"/>
        <w:spacing w:before="120" w:after="120" w:line="480" w:lineRule="auto"/>
        <w:ind w:firstLine="720"/>
      </w:pPr>
      <w:r w:rsidRPr="0055303C">
        <w:t>The Google Scholar search resulted in 24 articles</w:t>
      </w:r>
      <w:r w:rsidR="009064E0" w:rsidRPr="0055303C">
        <w:t>. Twenty-three</w:t>
      </w:r>
      <w:r w:rsidR="009064E0" w:rsidRPr="0055303C">
        <w:rPr>
          <w:rFonts w:cs="Tahoma"/>
          <w:bCs/>
          <w:szCs w:val="30"/>
        </w:rPr>
        <w:t xml:space="preserve"> articles</w:t>
      </w:r>
      <w:r w:rsidRPr="0055303C">
        <w:rPr>
          <w:rFonts w:cs="Tahoma"/>
          <w:bCs/>
          <w:szCs w:val="30"/>
        </w:rPr>
        <w:t xml:space="preserve"> were excluded based on inadequate correlation to the PICOT, languages other than English, and overly specific patient populations. </w:t>
      </w:r>
      <w:r w:rsidR="009064E0" w:rsidRPr="0055303C">
        <w:rPr>
          <w:rFonts w:cs="Tahoma"/>
          <w:bCs/>
          <w:szCs w:val="30"/>
        </w:rPr>
        <w:t>One</w:t>
      </w:r>
      <w:r w:rsidRPr="0055303C">
        <w:rPr>
          <w:rFonts w:cs="Tahoma"/>
          <w:bCs/>
          <w:szCs w:val="30"/>
        </w:rPr>
        <w:t xml:space="preserve"> article was </w:t>
      </w:r>
      <w:r w:rsidRPr="0055303C">
        <w:t xml:space="preserve">appropriate as this article discussed sacral </w:t>
      </w:r>
      <w:r w:rsidR="003B5389" w:rsidRPr="0055303C">
        <w:t>Mepilex</w:t>
      </w:r>
      <w:r w:rsidRPr="0055303C">
        <w:t xml:space="preserve"> as a method to prevent pressure ulcer formation. The hand search of </w:t>
      </w:r>
      <w:r w:rsidRPr="0055303C">
        <w:rPr>
          <w:i/>
        </w:rPr>
        <w:t>Critical Care Nurse</w:t>
      </w:r>
      <w:r w:rsidRPr="0055303C">
        <w:t xml:space="preserve"> (2011) revealed five total articles, </w:t>
      </w:r>
      <w:r w:rsidRPr="0055303C">
        <w:rPr>
          <w:color w:val="000000" w:themeColor="text1"/>
        </w:rPr>
        <w:t>one article</w:t>
      </w:r>
      <w:r w:rsidRPr="0055303C">
        <w:t xml:space="preserve"> which fit inclusion criteria. Four articles were excluded because of irrelevance to the PICOT.</w:t>
      </w:r>
      <w:r w:rsidRPr="008226EA">
        <w:t xml:space="preserve"> </w:t>
      </w:r>
    </w:p>
    <w:p w:rsidR="008064BD" w:rsidRDefault="008064BD" w:rsidP="008064BD">
      <w:pPr>
        <w:autoSpaceDE w:val="0"/>
        <w:autoSpaceDN w:val="0"/>
        <w:spacing w:before="120" w:after="120" w:line="480" w:lineRule="auto"/>
        <w:rPr>
          <w:rFonts w:cs="Tahoma"/>
          <w:b/>
          <w:bCs/>
          <w:szCs w:val="30"/>
        </w:rPr>
      </w:pPr>
      <w:r>
        <w:rPr>
          <w:rFonts w:cs="Tahoma"/>
          <w:b/>
          <w:bCs/>
          <w:szCs w:val="30"/>
        </w:rPr>
        <w:t>Analyzing the Literature</w:t>
      </w:r>
    </w:p>
    <w:p w:rsidR="00A10C9B" w:rsidRPr="008226EA" w:rsidRDefault="00A10C9B" w:rsidP="00A10C9B">
      <w:pPr>
        <w:spacing w:line="480" w:lineRule="auto"/>
        <w:rPr>
          <w:b/>
        </w:rPr>
      </w:pPr>
      <w:r w:rsidRPr="008226EA">
        <w:rPr>
          <w:b/>
        </w:rPr>
        <w:t xml:space="preserve">Critical Appraisals  </w:t>
      </w:r>
    </w:p>
    <w:p w:rsidR="00A10C9B" w:rsidRPr="008226EA" w:rsidRDefault="00A10C9B" w:rsidP="00A10C9B">
      <w:pPr>
        <w:spacing w:line="480" w:lineRule="auto"/>
      </w:pPr>
      <w:r w:rsidRPr="008226EA">
        <w:tab/>
        <w:t xml:space="preserve">Critical appraisals were completed on five articles that met the search criteria for the PICOT question.  The level of evidence table established by Polit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804636" w:rsidRDefault="00A10C9B" w:rsidP="007D5E50">
      <w:pPr>
        <w:spacing w:line="480" w:lineRule="auto"/>
        <w:rPr>
          <w:b/>
        </w:rPr>
      </w:pPr>
      <w:r w:rsidRPr="008226EA">
        <w:rPr>
          <w:b/>
        </w:rPr>
        <w:t>Critical Appraisals of Individual Studies</w:t>
      </w:r>
    </w:p>
    <w:p w:rsidR="00A10C9B" w:rsidRPr="008226EA" w:rsidRDefault="00A10C9B" w:rsidP="00A10C9B">
      <w:pPr>
        <w:spacing w:line="480" w:lineRule="auto"/>
        <w:rPr>
          <w:b/>
        </w:rPr>
      </w:pPr>
      <w:r w:rsidRPr="008226EA">
        <w:rPr>
          <w:b/>
        </w:rPr>
        <w:lastRenderedPageBreak/>
        <w:t>Study One: Incidence, prevention and treatment of pressure ulcers in intensive care patients: A longitudinal study.</w:t>
      </w:r>
    </w:p>
    <w:p w:rsidR="00A10C9B" w:rsidRPr="008226EA" w:rsidRDefault="00A10C9B" w:rsidP="00A10C9B">
      <w:pPr>
        <w:spacing w:line="480" w:lineRule="auto"/>
      </w:pPr>
      <w:r w:rsidRPr="008226EA">
        <w:tab/>
        <w:t xml:space="preserve">Shahin, Dassen, and Halfens (2009) completed a level VI quantitative longitudinal study identifying the prevalence of pressure ulcers, the risk factors for pressure ulcer development, and the evolution of pressure ulcers in the </w:t>
      </w:r>
      <w:r w:rsidR="00836636">
        <w:t>ICU</w:t>
      </w:r>
      <w:r w:rsidRPr="008226EA">
        <w:t xml:space="preserve">. The study followed 121 adults admitted to two different </w:t>
      </w:r>
      <w:r w:rsidR="00836636">
        <w:t>ICU</w:t>
      </w:r>
      <w:r w:rsidRPr="008226EA">
        <w:t xml:space="preserve">s. Participants were assessed for pressure ulcers </w:t>
      </w:r>
      <w:r w:rsidR="009064E0">
        <w:t>on</w:t>
      </w:r>
      <w:r w:rsidRPr="008226EA">
        <w:t xml:space="preserve"> admission to the ICU and again </w:t>
      </w:r>
      <w:r w:rsidR="009064E0">
        <w:t>on</w:t>
      </w:r>
      <w:r w:rsidRPr="008226EA">
        <w:t xml:space="preserve"> discharge, death or two weeks as a patient in the </w:t>
      </w:r>
      <w:r w:rsidR="00836636">
        <w:t>ICU</w:t>
      </w:r>
      <w:r w:rsidRPr="008226EA">
        <w:t xml:space="preserve">.  </w:t>
      </w:r>
    </w:p>
    <w:p w:rsidR="00A10C9B" w:rsidRPr="008226EA" w:rsidRDefault="00A10C9B" w:rsidP="00A10C9B">
      <w:pPr>
        <w:spacing w:line="480" w:lineRule="auto"/>
      </w:pPr>
      <w:r w:rsidRPr="008226EA">
        <w:tab/>
        <w:t xml:space="preserve">Tools used to collect data included an author-developed questionnaire, the European Pressure Ulcer Advisory Panel </w:t>
      </w:r>
      <w:r w:rsidR="0055303C">
        <w:t xml:space="preserve">(EPUAP) </w:t>
      </w:r>
      <w:r w:rsidRPr="008226EA">
        <w:t>grading system, the Braden Scale, and the APACHE II scale. The findings identified an overall pressure ulcer incidence of 3.3% in the ICU population with the most common site for pressure ulcer development on the “sacrum, heel, ischium”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8226EA" w:rsidRDefault="00A10C9B" w:rsidP="00A10C9B">
      <w:pPr>
        <w:spacing w:line="480" w:lineRule="auto"/>
        <w:rPr>
          <w:b/>
        </w:rPr>
      </w:pPr>
      <w:r w:rsidRPr="008226EA">
        <w:rPr>
          <w:b/>
        </w:rPr>
        <w:t>Study Two: Outliers to the Braden Scale: Identifying high-risk ICU patients and the results of prophylactic dressing use.</w:t>
      </w:r>
    </w:p>
    <w:p w:rsidR="00A10C9B" w:rsidRPr="008226EA" w:rsidRDefault="00A10C9B" w:rsidP="00A10C9B">
      <w:pPr>
        <w:spacing w:line="480" w:lineRule="auto"/>
      </w:pPr>
      <w:r w:rsidRPr="008226EA">
        <w:tab/>
        <w:t xml:space="preserve">Brindle (2010) conducted a Level VII, performance improvement to test the effectiveness of a prophylactic sacral dressing in preventing pressure ulcers. The study followed 93 patients admitted into a Surgical </w:t>
      </w:r>
      <w:r w:rsidR="009064E0">
        <w:t>ICU</w:t>
      </w:r>
      <w:r w:rsidRPr="008226EA">
        <w:t xml:space="preserve"> over a period of three months from August </w:t>
      </w:r>
      <w:r w:rsidR="0055303C">
        <w:t xml:space="preserve">2008 </w:t>
      </w:r>
      <w:r w:rsidRPr="008226EA">
        <w:t xml:space="preserve">to November 2008. These 93 patients were assessed for risk factors for skin breakdown based on a tool developed by the author and nursing staff on this specific Surgical </w:t>
      </w:r>
      <w:r w:rsidR="009064E0">
        <w:t>ICU</w:t>
      </w:r>
      <w:r w:rsidRPr="008226EA">
        <w:t xml:space="preserve">. </w:t>
      </w:r>
      <w:r w:rsidR="009064E0" w:rsidRPr="008226EA">
        <w:t>Forty-one</w:t>
      </w:r>
      <w:r w:rsidRPr="008226EA">
        <w:t xml:space="preserve"> patients were </w:t>
      </w:r>
      <w:r w:rsidRPr="008226EA">
        <w:lastRenderedPageBreak/>
        <w:t xml:space="preserve">identified as “high risk.” Sacral </w:t>
      </w:r>
      <w:r w:rsidR="003B5389">
        <w:t>Mepilex</w:t>
      </w:r>
      <w:r w:rsidRPr="008226EA">
        <w:t xml:space="preserve"> was used on these “high risk” patients and changed every three days as a prophylactic measure for </w:t>
      </w:r>
      <w:r w:rsidR="0055303C">
        <w:t xml:space="preserve">sacral </w:t>
      </w:r>
      <w:r w:rsidRPr="008226EA">
        <w:t>pressure ulcer prevention.</w:t>
      </w:r>
    </w:p>
    <w:p w:rsidR="00A10C9B" w:rsidRPr="008226EA" w:rsidRDefault="00A10C9B" w:rsidP="00A10C9B">
      <w:pPr>
        <w:spacing w:line="480" w:lineRule="auto"/>
      </w:pPr>
      <w:r w:rsidRPr="008226EA">
        <w:tab/>
        <w:t xml:space="preserve">Of the 41 patients with </w:t>
      </w:r>
      <w:r w:rsidR="003B5389">
        <w:t>Mepilex</w:t>
      </w:r>
      <w:r w:rsidRPr="008226EA">
        <w:t xml:space="preserve"> applied, none developed pressure ulcers </w:t>
      </w:r>
      <w:r w:rsidRPr="0055303C">
        <w:t xml:space="preserve">during their ICU stay.  Three patients who were not identified as high risk and did not have sacral </w:t>
      </w:r>
      <w:r w:rsidR="003B5389" w:rsidRPr="0055303C">
        <w:t>Mepilex</w:t>
      </w:r>
      <w:r w:rsidRPr="0055303C">
        <w:t xml:space="preserve"> applied</w:t>
      </w:r>
      <w:r w:rsidRPr="008226EA">
        <w:t xml:space="preserve"> during their ICU stay</w:t>
      </w:r>
      <w:r w:rsidR="0055303C">
        <w:t>,</w:t>
      </w:r>
      <w:r w:rsidRPr="008226EA">
        <w:t xml:space="preserve"> developed pressure ulcers. An additional </w:t>
      </w:r>
      <w:r w:rsidR="0055303C">
        <w:t>three</w:t>
      </w:r>
      <w:r w:rsidRPr="008226EA">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t xml:space="preserve">Brindle, 2010, </w:t>
      </w:r>
      <w:r w:rsidRPr="008226EA">
        <w:t>p. 7).</w:t>
      </w:r>
    </w:p>
    <w:p w:rsidR="00A10C9B" w:rsidRPr="008226EA" w:rsidRDefault="00A10C9B" w:rsidP="00A10C9B">
      <w:pPr>
        <w:spacing w:line="480" w:lineRule="auto"/>
        <w:rPr>
          <w:b/>
        </w:rPr>
      </w:pPr>
      <w:r w:rsidRPr="008226EA">
        <w:rPr>
          <w:b/>
        </w:rPr>
        <w:t>Study Three: Risk profile characteristics associated with outcomes of hospital-acquired pressure ulcers: A retrospective review.</w:t>
      </w:r>
    </w:p>
    <w:p w:rsidR="00A10C9B" w:rsidRPr="008226EA" w:rsidRDefault="00A10C9B" w:rsidP="00A10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8226EA">
        <w:tab/>
        <w:t xml:space="preserve">Alderden, Whitney, Taylor, &amp; Zaratkiewicz (2011) conducted a Level IV, single observational study identifying the correlation between the risk factors for and development of pressure ulcers. The results showed a definite increase in </w:t>
      </w:r>
      <w:r w:rsidR="0055303C">
        <w:t xml:space="preserve">pressure </w:t>
      </w:r>
      <w:r w:rsidRPr="008226EA">
        <w:t>ulcer development or nonhealing</w:t>
      </w:r>
      <w:r w:rsidR="0055303C">
        <w:t xml:space="preserve"> ulcers</w:t>
      </w:r>
      <w:r w:rsidRPr="008226EA">
        <w:t xml:space="preserve"> and risk factors. The review examined 87 hospitalized patients who developed pressure ulcers over a six-month period. Data collection was completed </w:t>
      </w:r>
      <w:r w:rsidR="009064E0">
        <w:t>using</w:t>
      </w:r>
      <w:r w:rsidRPr="008226EA">
        <w:t xml:space="preserve"> the </w:t>
      </w:r>
      <w:r w:rsidR="009064E0">
        <w:t>Hospital Acquired Pressure Ulcer</w:t>
      </w:r>
      <w:r w:rsidRPr="008226EA">
        <w:t xml:space="preserve"> </w:t>
      </w:r>
      <w:r w:rsidR="0055303C">
        <w:t>(HAPU) Subjects Characteristic Tool</w:t>
      </w:r>
      <w:r w:rsidRPr="008226EA">
        <w:t xml:space="preserve"> developed by the researcher. This tool extensively </w:t>
      </w:r>
      <w:r w:rsidR="0055303C">
        <w:t>identified</w:t>
      </w:r>
      <w:r w:rsidRPr="008226EA">
        <w:t xml:space="preserve"> factors related to the patient’s hospital stay as well as pressure ulcer development. Data collection was completed by a certified wound nurse using the author developed tool and the Braden Scale with each patient</w:t>
      </w:r>
      <w:r w:rsidR="0055303C">
        <w:t>’s</w:t>
      </w:r>
      <w:r w:rsidRPr="008226EA">
        <w:t xml:space="preserve"> chart to stage pressure ulcers (Alderde</w:t>
      </w:r>
      <w:r w:rsidR="0055303C">
        <w:t>n</w:t>
      </w:r>
      <w:r w:rsidRPr="008226EA">
        <w:t>, Whitney, Taylor &amp; Zarathkiewicz, 2011). Patients who had been given an intr</w:t>
      </w:r>
      <w:r w:rsidR="0055303C">
        <w:t xml:space="preserve">avenous vasopressor medication, those </w:t>
      </w:r>
      <w:r w:rsidRPr="008226EA">
        <w:t xml:space="preserve">who had sustained a spinal trauma injury, and patients aged 40 or older were noted to have unhealed pressure ulcers at discharge/death.  Furthermore, from the </w:t>
      </w:r>
      <w:r w:rsidR="0055303C">
        <w:t xml:space="preserve">statistically significant </w:t>
      </w:r>
      <w:r w:rsidRPr="008226EA">
        <w:t>data analysis</w:t>
      </w:r>
      <w:r w:rsidR="0055303C">
        <w:t xml:space="preserve"> findings</w:t>
      </w:r>
      <w:r w:rsidRPr="008226EA">
        <w:t xml:space="preserve">, patients receiving vasopressors were </w:t>
      </w:r>
      <w:r w:rsidR="009064E0">
        <w:t>five</w:t>
      </w:r>
      <w:r w:rsidRPr="008226EA">
        <w:t xml:space="preserve"> times </w:t>
      </w:r>
      <w:r w:rsidRPr="008226EA">
        <w:lastRenderedPageBreak/>
        <w:t xml:space="preserve">more likely to have an unhealed pressure ulcer (p&lt;0.01) while patients over the age of 40 were </w:t>
      </w:r>
      <w:r w:rsidR="009064E0">
        <w:t>seven</w:t>
      </w:r>
      <w:r w:rsidRPr="008226EA">
        <w:t xml:space="preserve"> times more likely to </w:t>
      </w:r>
      <w:r w:rsidR="0055303C">
        <w:t xml:space="preserve">have an unhealed pressure ulcer </w:t>
      </w:r>
      <w:r w:rsidRPr="008226EA">
        <w:t xml:space="preserve">(Alderden, Whitney, Taylor, &amp; Zaratkiewicz, 2011, p. 37). Conclusions of the research noted nurses that have knowledge of the risk factors for </w:t>
      </w:r>
      <w:r>
        <w:t>developing a pressure ulcer</w:t>
      </w:r>
      <w:r w:rsidRPr="008226EA">
        <w:t xml:space="preserve"> take aggressive preventive measures to prevent or reduce tissue damage.   </w:t>
      </w:r>
    </w:p>
    <w:p w:rsidR="00A10C9B" w:rsidRPr="003B5389" w:rsidRDefault="00A10C9B" w:rsidP="003B5389">
      <w:pPr>
        <w:spacing w:line="480" w:lineRule="auto"/>
      </w:pPr>
      <w:r w:rsidRPr="003B5389">
        <w:rPr>
          <w:b/>
        </w:rPr>
        <w:t>Study Four: Use of a new, flexible lipidocolloid dressing on acute and chronic wounds: Results of a clinical study.</w:t>
      </w:r>
    </w:p>
    <w:p w:rsidR="00A10C9B" w:rsidRPr="003B5389" w:rsidRDefault="00A10C9B" w:rsidP="003B5389">
      <w:pPr>
        <w:spacing w:line="480" w:lineRule="auto"/>
      </w:pPr>
      <w:r w:rsidRPr="003B5389">
        <w:tab/>
        <w:t xml:space="preserve">Meaume, Perez, Descamps, Voinchet, Jault, Saunier &amp; Bohbot (2011) conducted a level VI single descriptive study to evaluate the effectiveness of the Urgotul flex dressing compared to the use of Urgotul dressing. The Urgotul products are non-adhesive, non-absorbent hydrocolloid and petroleum jelly impregnated dressing used on acute and chronic wounds to reduce the surface area of tissue injury. The purpose of the study was to document the performance of Urgotul flex in efficacy, tolerability and patient acceptance with wound care. Evaluation of ease of use, pain level and adherence of the dressing to the wound site during dressing changes was also evaluated. </w:t>
      </w:r>
      <w:r w:rsidR="0055303C" w:rsidRPr="003B5389">
        <w:t>A wound nurse collected data</w:t>
      </w:r>
      <w:r w:rsidR="0055303C">
        <w:t xml:space="preserve"> with every dressing change</w:t>
      </w:r>
      <w:r w:rsidRPr="003B5389">
        <w:t xml:space="preserve">. Wounds were measured to evaluate reduction in surface area with each wound. </w:t>
      </w:r>
      <w:r w:rsidR="0055303C">
        <w:t>The p</w:t>
      </w:r>
      <w:r w:rsidRPr="003B5389">
        <w:t xml:space="preserve">roduct was replaced and </w:t>
      </w:r>
      <w:r w:rsidR="0055303C" w:rsidRPr="003B5389">
        <w:t xml:space="preserve">patient reaction and nurses’ ease of use </w:t>
      </w:r>
      <w:r w:rsidR="0055303C">
        <w:t xml:space="preserve">was </w:t>
      </w:r>
      <w:r w:rsidR="0055303C" w:rsidRPr="003B5389">
        <w:t xml:space="preserve">assessed </w:t>
      </w:r>
      <w:r w:rsidR="0055303C">
        <w:t xml:space="preserve">during </w:t>
      </w:r>
      <w:r w:rsidR="0055303C" w:rsidRPr="003B5389">
        <w:t>each dressing change</w:t>
      </w:r>
      <w:r w:rsidRPr="003B5389">
        <w:t xml:space="preserve">. </w:t>
      </w:r>
    </w:p>
    <w:p w:rsidR="00A10C9B" w:rsidRPr="003B5389" w:rsidRDefault="00A10C9B" w:rsidP="003B5389">
      <w:pPr>
        <w:spacing w:line="480" w:lineRule="auto"/>
      </w:pPr>
      <w:r w:rsidRPr="003B5389">
        <w:tab/>
        <w:t xml:space="preserve">Forty-four patients participated in the clinical study.  Each patient received weekly follow-up with evaluation of the Urgotul Flex effectiveness. Weekly documentation showed a significant reduction in surface ulcer area in wounds.  There was no difference in pain scores reported related to the type of dressing used, however Urgotul Flex was identified by the wound nurse as easier to use during the dressing change. </w:t>
      </w:r>
    </w:p>
    <w:p w:rsidR="00A10C9B" w:rsidRPr="003B5389" w:rsidRDefault="00A10C9B" w:rsidP="003B5389">
      <w:pPr>
        <w:spacing w:line="480" w:lineRule="auto"/>
        <w:rPr>
          <w:b/>
        </w:rPr>
      </w:pPr>
      <w:r w:rsidRPr="003B5389">
        <w:rPr>
          <w:b/>
        </w:rPr>
        <w:lastRenderedPageBreak/>
        <w:t>Study Five: An observational study of the use of a soft silicone silver dressing on a variety of wound types.</w:t>
      </w:r>
    </w:p>
    <w:p w:rsidR="00A10C9B" w:rsidRPr="003B5389" w:rsidRDefault="00A10C9B" w:rsidP="003B5389">
      <w:pPr>
        <w:spacing w:line="480" w:lineRule="auto"/>
        <w:rPr>
          <w:b/>
        </w:rPr>
      </w:pPr>
      <w:r w:rsidRPr="003B5389">
        <w:rPr>
          <w:b/>
        </w:rPr>
        <w:tab/>
      </w:r>
      <w:r w:rsidRPr="003B5389">
        <w:t xml:space="preserve">Meuleneire (2008) conducted a Level VI, single descriptive study to evaluate the effectiveness of </w:t>
      </w:r>
      <w:r w:rsidR="003B5389" w:rsidRPr="003B5389">
        <w:t>Mepilex</w:t>
      </w:r>
      <w:r w:rsidRPr="003B5389">
        <w:t xml:space="preserve"> Ag, a polyurethane foam dressing, on various types of wounds. The objective of Meuleneire’s research was to evaluate the effect of </w:t>
      </w:r>
      <w:r w:rsidR="003B5389" w:rsidRPr="003B5389">
        <w:t>Mepilex</w:t>
      </w:r>
      <w:r w:rsidRPr="003B5389">
        <w:t xml:space="preserve"> Ag on “clinical signs of local wound infection…, wound-related pain and progression towards healing…, and patient acceptance of the dressing” (Meuleneire, 2008, p.535). The tools used in this study were the visual analog scale, an author developed qualitative visual assessment to collect observational data on wound healing, and self-reporting from patients of acceptance of dressing. All measurements were subjectively collected by one tissue viability nurse specialist.</w:t>
      </w:r>
    </w:p>
    <w:p w:rsidR="00A10C9B" w:rsidRPr="003B5389" w:rsidRDefault="00A10C9B" w:rsidP="003B5389">
      <w:pPr>
        <w:spacing w:line="480" w:lineRule="auto"/>
      </w:pPr>
      <w:r w:rsidRPr="003B5389">
        <w:tab/>
        <w:t xml:space="preserve">The results demonstrated that the use of </w:t>
      </w:r>
      <w:r w:rsidR="003B5389" w:rsidRPr="003B5389">
        <w:t>Mepilex</w:t>
      </w:r>
      <w:r w:rsidRPr="003B5389">
        <w:t xml:space="preserve"> Ag may be beneficial to wounds requiring topical therapy. Of the 30 patients studied, 27 had eliminated signs of local wound infection and a statistically significant pain reduction was noted from prior to initial dressing change. </w:t>
      </w:r>
    </w:p>
    <w:p w:rsidR="00804636" w:rsidRDefault="00A10C9B" w:rsidP="007D5E50">
      <w:pPr>
        <w:spacing w:line="480" w:lineRule="auto"/>
        <w:rPr>
          <w:b/>
        </w:rPr>
      </w:pPr>
      <w:r w:rsidRPr="003C3D12">
        <w:rPr>
          <w:b/>
        </w:rPr>
        <w:t>Synthesis Discussion of Evidence</w:t>
      </w:r>
    </w:p>
    <w:p w:rsidR="00A10C9B" w:rsidRPr="003B5389" w:rsidRDefault="00A10C9B" w:rsidP="003B5389">
      <w:pPr>
        <w:spacing w:line="480" w:lineRule="auto"/>
      </w:pPr>
      <w:r w:rsidRPr="003B5389">
        <w:rPr>
          <w:b/>
        </w:rPr>
        <w:tab/>
      </w:r>
      <w:r w:rsidRPr="003B5389">
        <w:t xml:space="preserve">The critical analysis of the literature was completed to answer the following PICOT question: </w:t>
      </w:r>
      <w:r w:rsidRPr="003B5389">
        <w:rPr>
          <w:color w:val="262626"/>
        </w:rPr>
        <w:t xml:space="preserve">In Adult Intensive Care Unit patients, does the application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(or like dressing) to the lower back/coccyx/sacral area when compared to no use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B5389">
        <w:t xml:space="preserve">In the five articles reviewed during the critical analysis of the literature, two </w:t>
      </w:r>
      <w:r w:rsidR="009064E0" w:rsidRPr="003B5389">
        <w:t>identified</w:t>
      </w:r>
      <w:r w:rsidRPr="003B5389">
        <w:t xml:space="preserve"> the use of </w:t>
      </w:r>
      <w:r w:rsidR="003B5389" w:rsidRPr="003B5389">
        <w:t>Mepilex</w:t>
      </w:r>
      <w:r w:rsidRPr="003B5389">
        <w:t xml:space="preserve"> specifically.  The other three articles noted an interest in decubitus ulcer prevention, type of patient at risk, and </w:t>
      </w:r>
      <w:r w:rsidRPr="003B5389">
        <w:lastRenderedPageBreak/>
        <w:t xml:space="preserve">treatment. Published research articles are limited relating to the PICOT. The literature suggests the use of a skin assessment tool, the Braden scale, to assess the risk of a patient acquiring a pressure ulcer during his or her hospital stay. Three articles used this reputable tool and the other two used other means of documenting ulcers such as pictures, an author developed measurement tool, and visual assessment.    </w:t>
      </w:r>
    </w:p>
    <w:p w:rsidR="00A10C9B" w:rsidRPr="003B5389" w:rsidRDefault="00A10C9B" w:rsidP="003B5389">
      <w:pPr>
        <w:spacing w:line="480" w:lineRule="auto"/>
        <w:rPr>
          <w:b/>
          <w:bCs/>
        </w:rPr>
      </w:pPr>
      <w:r w:rsidRPr="003B5389">
        <w:rPr>
          <w:b/>
        </w:rPr>
        <w:t>New Understandings Generated by the Evidence</w:t>
      </w:r>
    </w:p>
    <w:p w:rsidR="00A10C9B" w:rsidRPr="003B5389" w:rsidRDefault="00A10C9B" w:rsidP="003B5389">
      <w:pPr>
        <w:spacing w:line="480" w:lineRule="auto"/>
      </w:pPr>
      <w:r w:rsidRPr="003B5389">
        <w:tab/>
        <w:t xml:space="preserve">Analysis of the articles </w:t>
      </w:r>
      <w:r w:rsidR="009064E0" w:rsidRPr="003B5389">
        <w:t>revealed</w:t>
      </w:r>
      <w:r w:rsidRPr="003B5389">
        <w:t xml:space="preserve"> critically ill patients are at an increased risk for pressure ulcers increasing patients' morbidity and mortality. Quality improvement projects decrease the frequency of pressure ulcers. The first study was a longitudinal study identifying the prevalence and risk factors of pressure ulcer development in the </w:t>
      </w:r>
      <w:r w:rsidR="00836636">
        <w:t>ICU</w:t>
      </w:r>
      <w:r w:rsidRPr="003B5389">
        <w:t xml:space="preserve">. Participants were assessed for ulcers </w:t>
      </w:r>
      <w:r w:rsidR="009064E0" w:rsidRPr="003B5389">
        <w:t>on</w:t>
      </w:r>
      <w:r w:rsidRPr="003B5389">
        <w:t xml:space="preserve"> admission and again </w:t>
      </w:r>
      <w:r w:rsidR="0055303C">
        <w:t>at</w:t>
      </w:r>
      <w:r w:rsidRPr="003B5389">
        <w:t xml:space="preserve"> discharge or death. Findings were collected using the European Pressure Ulcer Advisory Panel grading </w:t>
      </w:r>
      <w:r w:rsidR="0055303C">
        <w:t>system. Nurses used the Braden S</w:t>
      </w:r>
      <w:r w:rsidRPr="003B5389">
        <w:t xml:space="preserve">cale, pressure ulcer lenses, and the APACHE II scale to calculate risk of pressure ulcers and implement preventative measures. The second study, a controlled trial, was completed to test effectiveness of a sacral dressing in preventing pressure ulcers. Participants were followed in the Surgical </w:t>
      </w:r>
      <w:r w:rsidR="00836636">
        <w:t>ICU</w:t>
      </w:r>
      <w:r w:rsidRPr="003B5389">
        <w:t xml:space="preserve"> and assessed for risk factors for pressure ulcers. Those who were found to be “high risk” were treated with sacral Mepliex as a prophylactic measure for pressure ulcer prevention. </w:t>
      </w:r>
      <w:r w:rsidR="0055303C">
        <w:t>A</w:t>
      </w:r>
      <w:r w:rsidRPr="003B5389">
        <w:t xml:space="preserve">ll patients </w:t>
      </w:r>
      <w:r w:rsidR="00083E48">
        <w:t xml:space="preserve">with sacral Mepilex applied were </w:t>
      </w:r>
      <w:r w:rsidRPr="003B5389">
        <w:t xml:space="preserve">noted to have remained free of pressure ulcer development. The use of this product showed positive results, however, more studies need to be done to determine worth. Study three was a retrospective review identifying a correlation between the risk factors for and development of pressure ulcers in the </w:t>
      </w:r>
      <w:r w:rsidR="00836636">
        <w:t>ICU</w:t>
      </w:r>
      <w:r w:rsidR="00083E48">
        <w:t xml:space="preserve">.  </w:t>
      </w:r>
      <w:r w:rsidRPr="003B5389">
        <w:t xml:space="preserve">Results showed a </w:t>
      </w:r>
      <w:r w:rsidR="00083E48" w:rsidRPr="003B5389">
        <w:t>link</w:t>
      </w:r>
      <w:r w:rsidRPr="003B5389">
        <w:t xml:space="preserve"> between intravenous medications, spinal trauma, and patients aged 40 or older and pressure ulcer occurrence. Furthermore, the study noted that the deeper the tissue damage the more unlikely healing took </w:t>
      </w:r>
      <w:r w:rsidRPr="003B5389">
        <w:lastRenderedPageBreak/>
        <w:t xml:space="preserve">place. This article did not pertain to the PICOT but the information will be used to support the current research. </w:t>
      </w:r>
    </w:p>
    <w:p w:rsidR="009064E0" w:rsidRPr="003B5389" w:rsidRDefault="00A10C9B" w:rsidP="003B5389">
      <w:pPr>
        <w:spacing w:line="480" w:lineRule="auto"/>
        <w:ind w:firstLine="720"/>
      </w:pPr>
      <w:r w:rsidRPr="003B5389">
        <w:t>The fourth study eva</w:t>
      </w:r>
      <w:r w:rsidR="00083E48">
        <w:t>luated another product, Urotul F</w:t>
      </w:r>
      <w:r w:rsidRPr="003B5389">
        <w:t xml:space="preserve">lex to determine if tissue surface area lessened, its ease of use, pain level and adherence to the wound site during dressing changes. Weekly wound checks noted a significant reduction in wound size in acute and chronic wounds. Results showed </w:t>
      </w:r>
      <w:r w:rsidR="00083E48">
        <w:t xml:space="preserve">a </w:t>
      </w:r>
      <w:r w:rsidRPr="003B5389">
        <w:t xml:space="preserve">78% reduction for acute wounds and 42% for chronic wounds (Meaume et al., 2011, p. 185). The final study was an observational study. Again, a product called </w:t>
      </w:r>
      <w:r w:rsidR="003B5389" w:rsidRPr="003B5389">
        <w:t>Mepilex</w:t>
      </w:r>
      <w:r w:rsidRPr="003B5389">
        <w:t xml:space="preserve"> Ag, a polyurethane foam dressing was evaluated to determine its role in wound healing on a variety of wounds. Application was topical only. This was done over a four week period or until healing was noted. Evaluation during dressing changes for pain and infection were completed each time. Assessment consisted of wound classification of four categories: “Healed”, “Almost healed”, “Minimal lesions”, or “Healing slowly” (Meuleneire, 2008, p. 536). This study showed a benefit of use but more research studies need to be done to determine worth.  </w:t>
      </w:r>
    </w:p>
    <w:p w:rsidR="00A10C9B" w:rsidRPr="003B5389" w:rsidRDefault="00A10C9B" w:rsidP="003B5389">
      <w:pPr>
        <w:spacing w:line="480" w:lineRule="auto"/>
        <w:ind w:firstLine="720"/>
      </w:pPr>
      <w:r w:rsidRPr="003B5389">
        <w:t xml:space="preserve">Throughout the critical analysis of the literature, similar factors and assessment findings noted risk in the intensive </w:t>
      </w:r>
      <w:r w:rsidR="00083E48">
        <w:t xml:space="preserve">care </w:t>
      </w:r>
      <w:r w:rsidRPr="003B5389">
        <w:t>patient for the development of pressure ulcers. Popular measurement tools were u</w:t>
      </w:r>
      <w:r w:rsidR="00083E48">
        <w:t>tilized, such as the Braden S</w:t>
      </w:r>
      <w:r w:rsidRPr="003B5389">
        <w:t xml:space="preserve">cale for skin assessment, photos, and a visual analog scale to determine pain. Pressure ulcers </w:t>
      </w:r>
      <w:r w:rsidR="00083E48">
        <w:t>appear</w:t>
      </w:r>
      <w:r w:rsidRPr="003B5389">
        <w:t xml:space="preserve"> preventable through the use of appropriate nursing interventions</w:t>
      </w:r>
      <w:r w:rsidR="00083E48">
        <w:t xml:space="preserve">.  </w:t>
      </w:r>
      <w:r w:rsidRPr="003B5389">
        <w:t xml:space="preserve">Products studied were noted to prevent or lessen the severity of pressure ulcers during hospital stays or during home/clinic dressing changes.  </w:t>
      </w:r>
    </w:p>
    <w:p w:rsidR="00A10C9B" w:rsidRPr="003B5389" w:rsidRDefault="00A10C9B" w:rsidP="003B5389">
      <w:pPr>
        <w:spacing w:line="480" w:lineRule="auto"/>
        <w:ind w:firstLine="720"/>
      </w:pPr>
      <w:r w:rsidRPr="003B5389">
        <w:t xml:space="preserve">For the purpose of this evidence-based project, Levine’s Conservation Model identifies the importance of the “wholeness of the individual” (Alligood &amp; Tomey, 2010, p. 299). This theoretical model </w:t>
      </w:r>
      <w:r w:rsidR="00083E48">
        <w:t xml:space="preserve">was </w:t>
      </w:r>
      <w:r w:rsidRPr="003B5389">
        <w:t>used to explain the nurse’s role in prevention and treatment of pressu</w:t>
      </w:r>
      <w:r w:rsidR="00083E48">
        <w:t>re ulcers. A focus of Levine’s Conservational M</w:t>
      </w:r>
      <w:r w:rsidRPr="003B5389">
        <w:t xml:space="preserve">odel, “conservation of structural integrity” </w:t>
      </w:r>
      <w:r w:rsidRPr="003B5389">
        <w:lastRenderedPageBreak/>
        <w:t xml:space="preserve">(Alligood &amp; Tomey, 2010, p. 229) relates to this research based study. </w:t>
      </w:r>
      <w:r w:rsidR="00083E48">
        <w:t>Nurses that follow</w:t>
      </w:r>
      <w:del w:id="16" w:author="Melissa Carder" w:date="2012-03-17T13:13:00Z">
        <w:r w:rsidR="00083E48" w:rsidDel="008064BD">
          <w:delText>s</w:delText>
        </w:r>
      </w:del>
      <w:r w:rsidR="00083E48">
        <w:t xml:space="preserve"> Levine’s M</w:t>
      </w:r>
      <w:r w:rsidRPr="003B5389">
        <w:t>odel develop strategies to maintain or re-establish the patient’s skin integrity. Strategies to decrease the incidence of pressure ulcer formation include</w:t>
      </w:r>
      <w:r w:rsidR="009064E0" w:rsidRPr="003B5389">
        <w:t>d</w:t>
      </w:r>
      <w:r w:rsidRPr="003B5389">
        <w:t xml:space="preserve"> th</w:t>
      </w:r>
      <w:r w:rsidR="009064E0" w:rsidRPr="003B5389">
        <w:t>o</w:t>
      </w:r>
      <w:r w:rsidRPr="003B5389">
        <w:t xml:space="preserve">rough skin assessment on admission and continuously monitoring for risk factors. </w:t>
      </w:r>
      <w:r w:rsidR="00083E48">
        <w:t xml:space="preserve">Nursing can implement appropriate early preventative skin care measures after using measurement tools that identify </w:t>
      </w:r>
      <w:r w:rsidRPr="003B5389">
        <w:t>risk level</w:t>
      </w:r>
      <w:r w:rsidR="00083E48">
        <w:t xml:space="preserve"> for skin breakdown.</w:t>
      </w:r>
      <w:r w:rsidRPr="003B5389">
        <w:t xml:space="preserve">  </w:t>
      </w:r>
    </w:p>
    <w:p w:rsidR="00A10C9B" w:rsidRPr="003B5389" w:rsidRDefault="00A10C9B" w:rsidP="003B5389">
      <w:pPr>
        <w:spacing w:line="480" w:lineRule="auto"/>
        <w:rPr>
          <w:b/>
        </w:rPr>
      </w:pPr>
      <w:r w:rsidRPr="003B5389">
        <w:rPr>
          <w:b/>
        </w:rPr>
        <w:t>Limitations</w:t>
      </w:r>
    </w:p>
    <w:p w:rsidR="00A10C9B" w:rsidRPr="003B5389" w:rsidRDefault="00A10C9B" w:rsidP="003B5389">
      <w:pPr>
        <w:spacing w:line="480" w:lineRule="auto"/>
        <w:ind w:firstLine="720"/>
      </w:pPr>
      <w:r w:rsidRPr="003B5389">
        <w:t>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decubitus ulcer as an additional out</w:t>
      </w:r>
      <w:r w:rsidR="00083E48">
        <w:t>come search criteria. A Google S</w:t>
      </w:r>
      <w:r w:rsidRPr="003B5389">
        <w:t xml:space="preserve">cholar search was also completed to find more resources. This could have been expanded using additional Internet based search engines. Additionally, a hand search of </w:t>
      </w:r>
      <w:r w:rsidRPr="00083E48">
        <w:rPr>
          <w:i/>
        </w:rPr>
        <w:t>Critical Care Nurse</w:t>
      </w:r>
      <w:r w:rsidRPr="00083E48">
        <w:t>’s</w:t>
      </w:r>
      <w:r w:rsidRPr="003B5389">
        <w:t xml:space="preserve"> August 2011 journal was completed. An increase in findings could have been found if additional sources</w:t>
      </w:r>
      <w:r w:rsidR="009064E0" w:rsidRPr="003B5389">
        <w:t xml:space="preserve"> were used,</w:t>
      </w:r>
      <w:r w:rsidR="00083E48">
        <w:t xml:space="preserve"> including the </w:t>
      </w:r>
      <w:r w:rsidR="00083E48" w:rsidRPr="00083E48">
        <w:rPr>
          <w:i/>
        </w:rPr>
        <w:t>J</w:t>
      </w:r>
      <w:r w:rsidRPr="00083E48">
        <w:rPr>
          <w:i/>
        </w:rPr>
        <w:t>ournal of Wound, Ostomy, and Continence Nursing</w:t>
      </w:r>
      <w:r w:rsidRPr="003B5389">
        <w:t xml:space="preserve"> among many others. </w:t>
      </w:r>
    </w:p>
    <w:p w:rsidR="00A10C9B" w:rsidRPr="003B5389" w:rsidRDefault="00A10C9B" w:rsidP="003B5389">
      <w:pPr>
        <w:spacing w:line="480" w:lineRule="auto"/>
        <w:ind w:firstLine="720"/>
      </w:pPr>
      <w:r w:rsidRPr="003B5389">
        <w:t xml:space="preserve">Due to the PICOT being specific to Meplix dressing, overall studies were not specifically related to the PICOT with the exception of one study with a low level of evidence. Reliability and validity were not mentioned in four of the five studies, leading to an overall lower level of study findings. </w:t>
      </w:r>
    </w:p>
    <w:p w:rsidR="00A10C9B" w:rsidRPr="003B5389" w:rsidRDefault="00A10C9B" w:rsidP="003B5389">
      <w:pPr>
        <w:spacing w:line="480" w:lineRule="auto"/>
        <w:ind w:firstLine="720"/>
      </w:pPr>
      <w:r w:rsidRPr="003B5389">
        <w:t xml:space="preserve">Studies used for this evidence-based research range in level of evidence. Evidence hierarchy, “a ranked arrangement of the validity and dependability of evidence based on the rigor of the method that produced it,” (Polit &amp; Beck, 2008, p. 752) was moderately low in the research </w:t>
      </w:r>
      <w:r w:rsidRPr="003B5389">
        <w:lastRenderedPageBreak/>
        <w:t xml:space="preserve">assessed. Of the articles, one was a level IV, three were level VI, and one was a level VII leading to an overall low level of evidence. </w:t>
      </w:r>
    </w:p>
    <w:p w:rsidR="00A10C9B" w:rsidRPr="003B5389" w:rsidRDefault="00A10C9B" w:rsidP="003B5389">
      <w:pPr>
        <w:spacing w:line="480" w:lineRule="auto"/>
        <w:rPr>
          <w:b/>
        </w:rPr>
      </w:pPr>
      <w:r w:rsidRPr="003B5389">
        <w:rPr>
          <w:b/>
        </w:rPr>
        <w:t>Implications</w:t>
      </w:r>
    </w:p>
    <w:p w:rsidR="00A10C9B" w:rsidRPr="003B5389" w:rsidRDefault="00A10C9B" w:rsidP="003B5389">
      <w:pPr>
        <w:spacing w:line="480" w:lineRule="auto"/>
        <w:ind w:firstLine="720"/>
      </w:pPr>
      <w:r w:rsidRPr="003B5389">
        <w:t xml:space="preserve">Numerous implications can be noted with this evidence based research project. As previously discussed many stakeholders would be affected based on potential findings from this research; patients, nursing staff, physicians, and hospitals. While </w:t>
      </w:r>
      <w:r w:rsidR="009064E0" w:rsidRPr="003B5389">
        <w:t xml:space="preserve">the </w:t>
      </w:r>
      <w:r w:rsidRPr="003B5389">
        <w:t>direct PICOT question was not answered, additional information</w:t>
      </w:r>
      <w:r w:rsidR="009064E0" w:rsidRPr="003B5389">
        <w:t xml:space="preserve"> was provided</w:t>
      </w:r>
      <w:r w:rsidRPr="003B5389">
        <w:t xml:space="preserve"> related to pressure ulcer development in the high-risk population that would be of concern to these stakeholders. First and foremost patients are of main concern as their skin integrity is at risk.</w:t>
      </w:r>
      <w:r w:rsidR="009064E0" w:rsidRPr="003B5389">
        <w:t xml:space="preserve"> It</w:t>
      </w:r>
      <w:r w:rsidRPr="003B5389">
        <w:t xml:space="preserve"> is e</w:t>
      </w:r>
      <w:r w:rsidR="009064E0" w:rsidRPr="003B5389">
        <w:t>xpected that nursing staff know and implement</w:t>
      </w:r>
      <w:r w:rsidRPr="003B5389">
        <w:t xml:space="preserve"> methods to prevent skin breakdown in these high-risk </w:t>
      </w:r>
      <w:r w:rsidR="009064E0" w:rsidRPr="003B5389">
        <w:t xml:space="preserve">patient </w:t>
      </w:r>
      <w:r w:rsidRPr="003B5389">
        <w:t xml:space="preserve">populations.  </w:t>
      </w:r>
    </w:p>
    <w:p w:rsidR="00A10C9B" w:rsidRPr="003B5389" w:rsidRDefault="00A10C9B" w:rsidP="003B5389">
      <w:pPr>
        <w:spacing w:line="480" w:lineRule="auto"/>
        <w:ind w:firstLine="720"/>
      </w:pPr>
      <w:r w:rsidRPr="003B5389">
        <w:t xml:space="preserve">Nursing staff will benefit from this information as it reiterates the characteristics of those at a high risk for skin breakdown as well as discusses nursing practices that can decrease the risk of pressure ulcers. Nursing staff must realize that those patients with multiple co-morbidities or illnesses (Brindle, 2010; Shahin, Dassen, &amp; Halfens, 2009) along with those patients who have received vasopressor therapy, with spinal cord injuries or over the age of 40 are at an increased risk for pressure ulcers (Alderden, Whitney, Taylor, &amp; Zaratkiewicz, 2011).  Findings also demonstrated use of </w:t>
      </w:r>
      <w:r w:rsidR="00083E48">
        <w:t>different</w:t>
      </w:r>
      <w:r w:rsidRPr="003B5389">
        <w:t xml:space="preserve"> dressings to assist in healing of wounds in various patient populations (Meaume et al., 2011). As stakeholders, nursing can advocate for use of these specialized dressings if patients do develop pressure ulcers. </w:t>
      </w:r>
    </w:p>
    <w:p w:rsidR="00A10C9B" w:rsidRPr="003B5389" w:rsidRDefault="00A10C9B" w:rsidP="003B5389">
      <w:pPr>
        <w:spacing w:line="480" w:lineRule="auto"/>
        <w:ind w:firstLine="720"/>
      </w:pPr>
      <w:r w:rsidRPr="003B5389">
        <w:t xml:space="preserve">The information from this </w:t>
      </w:r>
      <w:r w:rsidR="009064E0" w:rsidRPr="003B5389">
        <w:t>e</w:t>
      </w:r>
      <w:r w:rsidRPr="003B5389">
        <w:t xml:space="preserve">vidence based project can assist physicians in understanding not only those patients at high risk for pressure ulcer development, but also the importance of monitoring patient laboratory values and correcting imbalances among other interventions as a method to decrease the risk of pressure ulcers. </w:t>
      </w:r>
    </w:p>
    <w:p w:rsidR="00A10C9B" w:rsidRPr="003B5389" w:rsidRDefault="00A10C9B" w:rsidP="003B5389">
      <w:pPr>
        <w:spacing w:line="480" w:lineRule="auto"/>
        <w:ind w:firstLine="720"/>
      </w:pPr>
      <w:r w:rsidRPr="003B5389">
        <w:lastRenderedPageBreak/>
        <w:t xml:space="preserve">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(Alderden, Whitney, Taylor &amp; Zaratkiewicz, 2011, p. 31). While the information presented in this evidence based research project does not relate specifically to sacral </w:t>
      </w:r>
      <w:r w:rsidR="003B5389" w:rsidRPr="003B5389">
        <w:t>Mepilex</w:t>
      </w:r>
      <w:r w:rsidRPr="003B5389">
        <w:t xml:space="preserve"> in the ICU population, it does provide valuable information to reiterate the importance of knowledge of protecting skin integrity in the hospital population. </w:t>
      </w:r>
    </w:p>
    <w:p w:rsidR="00A10C9B" w:rsidRPr="003B5389" w:rsidRDefault="00A10C9B" w:rsidP="003B5389">
      <w:pPr>
        <w:spacing w:line="480" w:lineRule="auto"/>
        <w:rPr>
          <w:b/>
        </w:rPr>
      </w:pPr>
      <w:r w:rsidRPr="003B5389">
        <w:rPr>
          <w:b/>
        </w:rPr>
        <w:t xml:space="preserve">Future Recommendations for Nursing Research </w:t>
      </w:r>
    </w:p>
    <w:p w:rsidR="00A10C9B" w:rsidRPr="003B5389" w:rsidRDefault="00A10C9B" w:rsidP="003B5389">
      <w:pPr>
        <w:spacing w:line="480" w:lineRule="auto"/>
      </w:pPr>
      <w:r w:rsidRPr="003B5389">
        <w:tab/>
        <w:t xml:space="preserve">Much information regarding the importance of pressure ulcer prevention has come to light in recent years. However, there are still large amounts of patient who suffer a </w:t>
      </w:r>
      <w:r w:rsidR="00DA2CC8" w:rsidRPr="003B5389">
        <w:t>preventable</w:t>
      </w:r>
      <w:r w:rsidRPr="003B5389">
        <w:t xml:space="preserve"> pressure ulcer during their time in the ICU. Efforts should be made by the medical community to advocate for additional research to help prevent these unnecessary events from occurring. Additional nursing research regarding the effect of preventative dressings, such as the </w:t>
      </w:r>
      <w:r w:rsidR="003B5389" w:rsidRPr="003B5389">
        <w:t>Mepilex</w:t>
      </w:r>
      <w:r w:rsidRPr="003B5389">
        <w:t xml:space="preserve">, need to be performed. Although many hospitals have begun to use such dressings, little research is done about the true preventative effect. A literature search performed did not produce many studies regarding </w:t>
      </w:r>
      <w:r w:rsidR="003B5389" w:rsidRPr="003B5389">
        <w:t>Mepilex</w:t>
      </w:r>
      <w:r w:rsidRPr="003B5389">
        <w:t>’s effect on coccyx/sacral pressure u</w:t>
      </w:r>
      <w:r w:rsidR="009064E0" w:rsidRPr="003B5389">
        <w:t>lcer</w:t>
      </w:r>
      <w:r w:rsidRPr="003B5389">
        <w:t xml:space="preserve">s. Therefore, an additional broadened literature search is recommended, focusing on prevention of generalized pressure ulcers. </w:t>
      </w:r>
    </w:p>
    <w:p w:rsidR="00A10C9B" w:rsidRPr="003B5389" w:rsidRDefault="00A10C9B" w:rsidP="003B5389">
      <w:pPr>
        <w:spacing w:line="480" w:lineRule="auto"/>
        <w:rPr>
          <w:b/>
        </w:rPr>
      </w:pPr>
      <w:r w:rsidRPr="003B5389">
        <w:rPr>
          <w:b/>
        </w:rPr>
        <w:t xml:space="preserve">Future Recommendations for Nursing Education  </w:t>
      </w:r>
    </w:p>
    <w:p w:rsidR="00A10C9B" w:rsidRPr="003B5389" w:rsidRDefault="00A10C9B" w:rsidP="003B5389">
      <w:pPr>
        <w:spacing w:line="480" w:lineRule="auto"/>
        <w:ind w:firstLine="720"/>
      </w:pPr>
      <w:r w:rsidRPr="003B5389">
        <w:t xml:space="preserve">Nurse educators should join forces with bedside nurse to help develop and analyze current and future preventative strategies. As nurse educators are teaching the next generation of nurses, they also understand many current issues in practice. The application of a quarterly </w:t>
      </w:r>
      <w:r w:rsidRPr="003B5389">
        <w:lastRenderedPageBreak/>
        <w:t>meeting between the educators and hospital nursing unit directors, hospital educators, or bedside nurses may be beneficial in helping bridge this gap.</w:t>
      </w:r>
    </w:p>
    <w:p w:rsidR="00A10C9B" w:rsidRPr="003B5389" w:rsidRDefault="00A10C9B" w:rsidP="00A900A3">
      <w:pPr>
        <w:spacing w:line="480" w:lineRule="auto"/>
        <w:rPr>
          <w:b/>
        </w:rPr>
      </w:pPr>
      <w:r w:rsidRPr="003B5389">
        <w:rPr>
          <w:b/>
        </w:rPr>
        <w:t>Future Recommendations for Nursing Administration</w:t>
      </w:r>
    </w:p>
    <w:p w:rsidR="00A10C9B" w:rsidRPr="003B5389" w:rsidRDefault="00A10C9B" w:rsidP="00A900A3">
      <w:pPr>
        <w:spacing w:line="480" w:lineRule="auto"/>
        <w:ind w:firstLine="720"/>
      </w:pPr>
      <w:r w:rsidRPr="003B5389">
        <w:t xml:space="preserve">The support of nursing administration is considered necessary when seeking funding for additional research. Understanding costs associated with a single pressure ulcer is recommended for administrative personnel. A single pressure ulcer may cost a hospital up to“$70,000 per wound” (Courtney, Ruppman, &amp; Cooper, 2006, p. 1). The use of preventative strategies, such as </w:t>
      </w:r>
      <w:r w:rsidR="003B5389" w:rsidRPr="003B5389">
        <w:t>Mepilex</w:t>
      </w:r>
      <w:r w:rsidRPr="003B5389">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B5389" w:rsidRDefault="00A10C9B" w:rsidP="00A900A3">
      <w:pPr>
        <w:spacing w:line="480" w:lineRule="auto"/>
        <w:rPr>
          <w:b/>
        </w:rPr>
      </w:pPr>
      <w:r w:rsidRPr="003B5389">
        <w:rPr>
          <w:b/>
        </w:rPr>
        <w:t>Future Recommendations for Nursing Practice</w:t>
      </w:r>
    </w:p>
    <w:p w:rsidR="00A10C9B" w:rsidRPr="003B5389" w:rsidRDefault="00A10C9B" w:rsidP="00A900A3">
      <w:pPr>
        <w:spacing w:line="480" w:lineRule="auto"/>
        <w:ind w:firstLine="720"/>
      </w:pPr>
      <w:r w:rsidRPr="003B5389">
        <w:t xml:space="preserve">Although no practice recommendations regarding the use </w:t>
      </w:r>
      <w:r w:rsidR="003B5389" w:rsidRPr="003B5389">
        <w:t>Mepilex</w:t>
      </w:r>
      <w:r w:rsidRPr="003B5389">
        <w:t xml:space="preserve"> may be made from this study, the basic nursing preventative strategies may apply. A general understanding that ICU patients who may be immobilized, sedated, lack proper nutrition, advanced age, lack appropriate sensation, among other things, are at an increased risk for the development of pressure ulcers is of upmost importance </w:t>
      </w:r>
      <w:r w:rsidRPr="003B5389">
        <w:rPr>
          <w:kern w:val="28"/>
        </w:rPr>
        <w:t>(</w:t>
      </w:r>
      <w:r w:rsidR="003B5389" w:rsidRPr="003B5389">
        <w:rPr>
          <w:kern w:val="28"/>
        </w:rPr>
        <w:t>Bell</w:t>
      </w:r>
      <w:r w:rsidRPr="003B5389">
        <w:rPr>
          <w:kern w:val="28"/>
        </w:rPr>
        <w:t xml:space="preserve">, 2008). </w:t>
      </w:r>
      <w:r w:rsidRPr="003B5389">
        <w:t xml:space="preserve"> Continued education regarding proper prevention methods including positioning, nutrition, repositioning, and skin barriers is essential to preventing </w:t>
      </w:r>
      <w:r w:rsidR="00DA2CC8" w:rsidRPr="003B5389">
        <w:t xml:space="preserve">pressure ulcers </w:t>
      </w:r>
      <w:r w:rsidRPr="003B5389">
        <w:t>within the ICU (Lavrencic, 2011). These techniques and preventative strategies should be evaluated frequently by educators and reassessed with nursing staff often. It is recommended that nurses advocate for proper skin care through their own practice and the practice of others.</w:t>
      </w:r>
    </w:p>
    <w:p w:rsidR="006267B8" w:rsidRDefault="006267B8" w:rsidP="00A900A3">
      <w:pPr>
        <w:spacing w:line="480" w:lineRule="auto"/>
        <w:rPr>
          <w:b/>
        </w:rPr>
      </w:pPr>
      <w:r w:rsidRPr="006267B8">
        <w:rPr>
          <w:b/>
        </w:rPr>
        <w:t>Conclusion</w:t>
      </w:r>
    </w:p>
    <w:p w:rsidR="00A10C9B" w:rsidRPr="006267B8" w:rsidRDefault="006267B8" w:rsidP="00A900A3">
      <w:pPr>
        <w:spacing w:line="480" w:lineRule="auto"/>
      </w:pPr>
      <w:r>
        <w:rPr>
          <w:b/>
        </w:rPr>
        <w:lastRenderedPageBreak/>
        <w:tab/>
      </w:r>
      <w:r>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of ulcer has been noted especially in the intensive care unit. </w:t>
      </w:r>
      <w:r w:rsidR="00CC76E3">
        <w:t>The focus of this evidence-based research project was to identify if the use of sacral Mepilex would decrease the risk of pressure ulcers in the ICU population. Since</w:t>
      </w:r>
      <w:r>
        <w:t xml:space="preserve"> the use of </w:t>
      </w:r>
      <w:r w:rsidR="00CC76E3">
        <w:t>these dressings</w:t>
      </w:r>
      <w:r>
        <w:t xml:space="preserve"> has not been </w:t>
      </w:r>
      <w:r w:rsidR="00CC76E3">
        <w:t>statistically noted</w:t>
      </w:r>
      <w:r>
        <w:t xml:space="preserve"> to reduce prevent ulcer development, </w:t>
      </w:r>
      <w:r w:rsidR="00CC76E3">
        <w:t xml:space="preserve">it appears the more research on sacral Mepilex is needed.  However, </w:t>
      </w:r>
      <w:r>
        <w:t>supportive findings from reviewing the</w:t>
      </w:r>
      <w:r w:rsidR="00295E18">
        <w:t xml:space="preserve"> five articles </w:t>
      </w:r>
      <w:r>
        <w:t>related to pressure ulcer developm</w:t>
      </w:r>
      <w:r w:rsidR="00295E18">
        <w:t>ent were noted</w:t>
      </w:r>
      <w:r w:rsidR="00CC76E3">
        <w:t xml:space="preserve">. The </w:t>
      </w:r>
      <w:r w:rsidR="00295E18">
        <w:t>articles</w:t>
      </w:r>
      <w:r w:rsidR="00CC76E3">
        <w:t xml:space="preserve"> reviewed </w:t>
      </w:r>
      <w:r w:rsidR="00295E18">
        <w:t>confirmed</w:t>
      </w:r>
      <w:r w:rsidR="00CC76E3">
        <w:t xml:space="preserve"> it remains the responsibility of nursing to monitor and provide </w:t>
      </w:r>
      <w:r w:rsidR="00295E18">
        <w:t xml:space="preserve">appropriate </w:t>
      </w:r>
      <w:r w:rsidR="00CC76E3">
        <w:t>nursing interventions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w:t>
      </w:r>
      <w:r w:rsidR="00295E18">
        <w:t xml:space="preserve"> patient</w:t>
      </w:r>
      <w:r w:rsidR="00CC76E3">
        <w:t xml:space="preserve"> population. </w:t>
      </w:r>
      <w:r w:rsidR="00295E18">
        <w:t xml:space="preserve">Recommendations gathered from this evidence based project included gaining support for research from nursing administration and continued education for nursing staff related to pressure ulcer development. </w:t>
      </w:r>
      <w:r w:rsidR="00CC76E3">
        <w:t xml:space="preserve">While more research is needed related to the use of specialized dressings to prevent pressure ulcer development, it appears at this time, there is no replacement for </w:t>
      </w:r>
      <w:r w:rsidR="00295E18">
        <w:t>preventative</w:t>
      </w:r>
      <w:r w:rsidR="00CC76E3">
        <w:t xml:space="preserve"> nursing care practices.</w:t>
      </w:r>
    </w:p>
    <w:p w:rsidR="00A10C9B" w:rsidRPr="00186612" w:rsidRDefault="00A10C9B" w:rsidP="00A10C9B">
      <w:pPr>
        <w:spacing w:line="360" w:lineRule="auto"/>
      </w:pPr>
      <w:r w:rsidRPr="00186612">
        <w:t xml:space="preserve">       </w:t>
      </w:r>
    </w:p>
    <w:p w:rsidR="00A10C9B" w:rsidRPr="00186612" w:rsidRDefault="00A10C9B" w:rsidP="00A10C9B">
      <w:pPr>
        <w:spacing w:line="360" w:lineRule="auto"/>
      </w:pPr>
    </w:p>
    <w:p w:rsidR="00A10C9B" w:rsidRPr="00186612" w:rsidRDefault="00A10C9B" w:rsidP="00A10C9B">
      <w:pPr>
        <w:spacing w:line="360" w:lineRule="auto"/>
      </w:pPr>
      <w:r w:rsidRPr="00186612">
        <w:tab/>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A10C9B" w:rsidRPr="00186612" w:rsidDel="008064BD" w:rsidRDefault="00A10C9B" w:rsidP="00A10C9B">
      <w:pPr>
        <w:spacing w:line="360" w:lineRule="auto"/>
        <w:rPr>
          <w:del w:id="17" w:author="Melissa Carder" w:date="2012-03-17T13:14:00Z"/>
        </w:rPr>
      </w:pPr>
    </w:p>
    <w:p w:rsidR="00A10C9B" w:rsidRPr="00186612" w:rsidDel="008064BD" w:rsidRDefault="00A10C9B" w:rsidP="00A10C9B">
      <w:pPr>
        <w:spacing w:line="360" w:lineRule="auto"/>
        <w:rPr>
          <w:del w:id="18" w:author="Melissa Carder" w:date="2012-03-17T13:14:00Z"/>
        </w:rPr>
      </w:pPr>
    </w:p>
    <w:p w:rsidR="00A10C9B" w:rsidRPr="00186612" w:rsidDel="008064BD" w:rsidRDefault="00A10C9B" w:rsidP="00A10C9B">
      <w:pPr>
        <w:spacing w:line="360" w:lineRule="auto"/>
        <w:rPr>
          <w:del w:id="19" w:author="Melissa Carder" w:date="2012-03-17T13:14:00Z"/>
        </w:rPr>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lastRenderedPageBreak/>
        <w:t>References</w:t>
      </w:r>
    </w:p>
    <w:p w:rsidR="00AA6B61" w:rsidRPr="001655E8" w:rsidRDefault="00AA6B61" w:rsidP="001655E8">
      <w:pPr>
        <w:spacing w:line="480" w:lineRule="auto"/>
        <w:ind w:left="720" w:hanging="720"/>
      </w:pPr>
      <w:r w:rsidRPr="001655E8">
        <w:t>Alderden, J., Whitney, J., Taylor, S., Zaratkiewicz, S. (2011). Risk profile characteristics associated with outcomes of hospital-acquired pressure ulcers: A retrospective review. Critical Care Nurse, 31(4), 30-42. Doi:10.4037/ccn2011806</w:t>
      </w:r>
    </w:p>
    <w:p w:rsidR="003B5389" w:rsidRPr="001655E8" w:rsidRDefault="00AA6B61" w:rsidP="001655E8">
      <w:pPr>
        <w:spacing w:line="480" w:lineRule="auto"/>
        <w:ind w:left="720" w:hanging="720"/>
      </w:pPr>
      <w:r w:rsidRPr="001655E8">
        <w:t xml:space="preserve">Alligood, M.R. &amp; Tomey,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Evaluation of and caring for patients with pressure ulcers.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Maklebust, J. (2005). Preventing pressure ulcers with the Braden Scale: An update on this easy-to-use tool that assesses a patient’s risk. </w:t>
      </w:r>
      <w:r w:rsidRPr="001655E8">
        <w:rPr>
          <w:i/>
          <w:iCs/>
          <w:sz w:val="24"/>
        </w:rPr>
        <w:t xml:space="preserve">American Journal of Nursing, 105(6), 70-72. </w:t>
      </w:r>
      <w:r w:rsidRPr="001655E8">
        <w:rPr>
          <w:iCs/>
          <w:sz w:val="24"/>
        </w:rPr>
        <w:t>Retrieved from</w:t>
      </w:r>
      <w:r w:rsidR="001655E8">
        <w:rPr>
          <w:iCs/>
          <w:sz w:val="24"/>
        </w:rPr>
        <w:t xml:space="preserve"> </w:t>
      </w:r>
      <w:hyperlink r:id="rId9"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(30)</w:t>
      </w:r>
      <w:r w:rsidRPr="001655E8">
        <w:t>1,</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r w:rsidRPr="001655E8">
        <w:t>C</w:t>
      </w:r>
      <w:r w:rsidR="00921741" w:rsidRPr="001655E8">
        <w:t xml:space="preserve">ampbell, K., Woodbury, M., &amp; Houghton, P. (2010). Implementation of best practice in the prevention of heel pressure ulcers in the acute orthopedic population. </w:t>
      </w:r>
      <w:r w:rsidR="00921741" w:rsidRPr="001655E8">
        <w:rPr>
          <w:i/>
          <w:iCs/>
        </w:rPr>
        <w:t>International Wound Journal</w:t>
      </w:r>
      <w:r w:rsidR="00921741" w:rsidRPr="001655E8">
        <w:t>, 7(1), 28-40. doi:10.1111/j.1742-481X.2009.00650.x</w:t>
      </w:r>
    </w:p>
    <w:p w:rsidR="00921741" w:rsidRPr="001655E8" w:rsidRDefault="00921741" w:rsidP="001655E8">
      <w:pPr>
        <w:spacing w:line="480" w:lineRule="auto"/>
        <w:ind w:left="720" w:hanging="720"/>
      </w:pPr>
      <w:r w:rsidRPr="001655E8">
        <w:t>Compton, F., Hoffmann, F., Hortig, T., Strauss, M., Frey, J., Zidek, W., &amp; Schafer, J. (2008). Pressure ulc</w:t>
      </w:r>
      <w:r w:rsidR="00C045CA" w:rsidRPr="001655E8">
        <w:t>er predictors in ICU patients: N</w:t>
      </w:r>
      <w:r w:rsidRPr="001655E8">
        <w:t>ursing skin assessm</w:t>
      </w:r>
      <w:r w:rsidR="00C045CA" w:rsidRPr="001655E8">
        <w:t xml:space="preserve">ent versus objective parameters. </w:t>
      </w:r>
      <w:r w:rsidRPr="001655E8">
        <w:rPr>
          <w:i/>
        </w:rPr>
        <w:t>Journal of Wound Care</w:t>
      </w:r>
      <w:r w:rsidRPr="001655E8">
        <w:t>, 17(10), 417</w:t>
      </w:r>
      <w:r w:rsidR="00C045CA" w:rsidRPr="001655E8">
        <w:t>-424</w:t>
      </w:r>
      <w:r w:rsidRPr="001655E8">
        <w:t xml:space="preserve">. Retrieved from </w:t>
      </w:r>
      <w:r w:rsidR="00C045CA" w:rsidRPr="001655E8">
        <w:t>http://www.journalofwoundcare.com/cgi-bin/go.pl/library/article.cgi?uid=31304;article=JWC_17_10_417_424</w:t>
      </w:r>
    </w:p>
    <w:p w:rsidR="00921741" w:rsidRPr="001655E8" w:rsidRDefault="008B6D1F" w:rsidP="001655E8">
      <w:pPr>
        <w:spacing w:line="480" w:lineRule="auto"/>
        <w:ind w:left="720" w:hanging="720"/>
      </w:pPr>
      <w:r w:rsidRPr="001655E8">
        <w:lastRenderedPageBreak/>
        <w:t>Courtney, B. A., Ruppman,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https://www.nursingcenter.com/library/JournalArticle.asp?Article_ID=639480</w:t>
      </w:r>
    </w:p>
    <w:p w:rsidR="00921741" w:rsidRPr="001655E8" w:rsidRDefault="00921741" w:rsidP="001655E8">
      <w:pPr>
        <w:spacing w:line="480" w:lineRule="auto"/>
        <w:ind w:left="720" w:hanging="720"/>
      </w:pPr>
      <w:r w:rsidRPr="001655E8">
        <w:t xml:space="preserve">Elliott, R., McKinley, S., &amp; Fox, V. (2008). Quality improvement program to reduce the prevalence of pressure ulcers in an intensive care unit. </w:t>
      </w:r>
      <w:r w:rsidRPr="001655E8">
        <w:rPr>
          <w:i/>
          <w:iCs/>
        </w:rPr>
        <w:t xml:space="preserve">American Journal of Critical Care. </w:t>
      </w:r>
      <w:r w:rsidRPr="001655E8">
        <w:t>17 (4), 328-334. Retrieved from http://ajcc.aacnjournals.org/content/17/4/328.full</w:t>
      </w:r>
    </w:p>
    <w:p w:rsidR="00921741" w:rsidRPr="001655E8" w:rsidRDefault="00921741" w:rsidP="001655E8">
      <w:pPr>
        <w:spacing w:line="480" w:lineRule="auto"/>
        <w:ind w:left="720" w:hanging="720"/>
      </w:pPr>
      <w:r w:rsidRPr="001655E8">
        <w:t xml:space="preserve">Kaitani, T., Tokunaga, K., Matsui, N., &amp; Sanada, H. (2010). Risk factors related to the development of pressure ulcers in the critical care setting. </w:t>
      </w:r>
      <w:r w:rsidRPr="001655E8">
        <w:rPr>
          <w:i/>
        </w:rPr>
        <w:t>Journal of Clinical Nursing</w:t>
      </w:r>
      <w:r w:rsidRPr="001655E8">
        <w:t>, 19(3-4), 414-421. doi:10.1111/j.1365-2702.2009.03047.x</w:t>
      </w:r>
    </w:p>
    <w:p w:rsidR="00921741" w:rsidRPr="001655E8" w:rsidRDefault="00921741" w:rsidP="001655E8">
      <w:pPr>
        <w:spacing w:line="480" w:lineRule="auto"/>
        <w:ind w:left="720" w:hanging="720"/>
      </w:pPr>
      <w:r w:rsidRPr="001655E8">
        <w:t xml:space="preserve">Lavrencic, L. (2011). A review of the literature to determine the recommended nursing interventions aimed at decreasing the risk of pressure ulcer development in patients with spinal cord injury.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r w:rsidRPr="001655E8">
        <w:t>Lovins, Monica &amp; Boliek, Karen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McCance, K.L. &amp; Huether, S.E. (</w:t>
      </w:r>
      <w:ins w:id="20" w:author="Owner" w:date="2012-03-17T09:55:00Z">
        <w:r w:rsidR="004854B5" w:rsidRPr="001655E8">
          <w:t>20</w:t>
        </w:r>
        <w:r w:rsidR="004854B5">
          <w:t>10</w:t>
        </w:r>
      </w:ins>
      <w:r w:rsidRPr="001655E8">
        <w:t xml:space="preserve">). </w:t>
      </w:r>
      <w:r w:rsidRPr="001655E8">
        <w:rPr>
          <w:i/>
          <w:iCs/>
        </w:rPr>
        <w:t xml:space="preserve">Pathophysiology: The biologic basis for disease in adults and children. </w:t>
      </w:r>
      <w:r w:rsidRPr="001655E8">
        <w:t>(6</w:t>
      </w:r>
      <w:r w:rsidRPr="001655E8">
        <w:rPr>
          <w:vertAlign w:val="superscript"/>
        </w:rPr>
        <w:t>th</w:t>
      </w:r>
      <w:r w:rsidRPr="001655E8">
        <w:t xml:space="preserve"> ed.)</w:t>
      </w:r>
      <w:r w:rsidRPr="001655E8">
        <w:rPr>
          <w:i/>
          <w:iCs/>
        </w:rPr>
        <w:t xml:space="preserve"> </w:t>
      </w:r>
      <w:r w:rsidRPr="001655E8">
        <w:t>St. Louis, MO: Mosby</w:t>
      </w:r>
    </w:p>
    <w:p w:rsidR="00AA6B61" w:rsidRPr="001655E8" w:rsidRDefault="00AA6B61" w:rsidP="001655E8">
      <w:pPr>
        <w:spacing w:line="480" w:lineRule="auto"/>
        <w:ind w:left="720" w:hanging="720"/>
      </w:pPr>
      <w:r w:rsidRPr="001655E8">
        <w:t xml:space="preserve">Meaume, S., Perez, J.,   Descamps, H.,   Voinchet, V., Jault, P., Saunier, V.,  Bohbot, S. (2011). Use of a new, flexible lipidocolloid dressing on acute and chronic wounds: results of a clinical study. </w:t>
      </w:r>
      <w:r w:rsidRPr="001655E8">
        <w:rPr>
          <w:i/>
          <w:iCs/>
        </w:rPr>
        <w:t>Journal of Wound Care</w:t>
      </w:r>
      <w:r w:rsidRPr="001655E8">
        <w:t>, 20 (4): 180-185. Retrieved from http://www.journalofwoundcare.com/cgi-bin/go.pl/library/article.cgi?uid=83294;article=JWC_20_4_180_185</w:t>
      </w:r>
    </w:p>
    <w:p w:rsidR="00921741" w:rsidRPr="001655E8" w:rsidRDefault="00921741" w:rsidP="001655E8">
      <w:pPr>
        <w:spacing w:line="480" w:lineRule="auto"/>
        <w:ind w:left="720" w:hanging="720"/>
      </w:pPr>
      <w:r w:rsidRPr="001655E8">
        <w:lastRenderedPageBreak/>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10"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r w:rsidRPr="001655E8">
        <w:t xml:space="preserve">Melnyk, B. &amp; Fineout-Overholt,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PA:Wolters Kluwer Health/Lippincott, Williams, &amp; Wilkins.</w:t>
      </w:r>
    </w:p>
    <w:p w:rsidR="00921741" w:rsidRPr="001655E8" w:rsidRDefault="00921741" w:rsidP="001655E8">
      <w:pPr>
        <w:spacing w:line="480" w:lineRule="auto"/>
        <w:ind w:left="720" w:hanging="720"/>
      </w:pPr>
      <w:r w:rsidRPr="001655E8">
        <w:t xml:space="preserve">Metro Medical Online (2011). Mepilex border sacrum self-adherent soft silicone foam dressing. Retrieved from </w:t>
      </w:r>
      <w:hyperlink r:id="rId11" w:history="1">
        <w:r w:rsidRPr="001655E8">
          <w:t>http://www.metromedicalonline.com/mpsacall.html</w:t>
        </w:r>
      </w:hyperlink>
    </w:p>
    <w:p w:rsidR="00AA6B61" w:rsidRPr="001655E8" w:rsidRDefault="00AA6B61" w:rsidP="001655E8">
      <w:pPr>
        <w:spacing w:line="480" w:lineRule="auto"/>
        <w:ind w:left="720" w:hanging="720"/>
      </w:pPr>
      <w:r w:rsidRPr="001655E8">
        <w:rPr>
          <w:rFonts w:eastAsia="Calibri"/>
        </w:rPr>
        <w:t xml:space="preserve">Meuleneire, F. (2008). An observational study of the use of a soft silicone silver dressing on a variety of wound types. Journal of Wound Care, 17(12), 535-539. Retrieved from </w:t>
      </w:r>
      <w:hyperlink r:id="rId12"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r w:rsidRPr="001655E8">
        <w:t xml:space="preserve">Molnlycke Healthcare (2011). Mepilex Border. Retrieved from </w:t>
      </w:r>
      <w:hyperlink r:id="rId13" w:history="1">
        <w:r w:rsidRPr="001655E8">
          <w:t>http://www.molnlycke.com/com/Wound-Care-Products/Product-selector---Wound-division/Tabs/Products/Mepilex-Border/?activeTab=0</w:t>
        </w:r>
      </w:hyperlink>
    </w:p>
    <w:p w:rsidR="00921741" w:rsidRPr="001655E8" w:rsidRDefault="00921741" w:rsidP="001655E8">
      <w:pPr>
        <w:spacing w:line="480" w:lineRule="auto"/>
        <w:ind w:left="720" w:hanging="720"/>
      </w:pPr>
      <w:r w:rsidRPr="001655E8">
        <w:t>National Pressure Ulcer Advisory Panel (1992). Statement on Pressure Ulcer Prevention. Retrieved from http://www.npuap.org/positn1.htm</w:t>
      </w:r>
    </w:p>
    <w:p w:rsidR="00921741" w:rsidRPr="001655E8" w:rsidRDefault="00921741" w:rsidP="001655E8">
      <w:pPr>
        <w:spacing w:line="480" w:lineRule="auto"/>
        <w:ind w:left="720" w:hanging="720"/>
      </w:pPr>
      <w:r w:rsidRPr="001655E8">
        <w:t xml:space="preserve">National Pressure Ulcer Advisory Panel (2009). Pressure ulcer prevention: Quick reference guide. Retrieved from </w:t>
      </w:r>
      <w:hyperlink r:id="rId14" w:history="1">
        <w:r w:rsidRPr="001655E8">
          <w:t>http://www.npuap.org/Final_Quick_Prevention_for_web_2010.pdf</w:t>
        </w:r>
      </w:hyperlink>
    </w:p>
    <w:p w:rsidR="00AA6B61" w:rsidRPr="001655E8" w:rsidRDefault="00AA6B61" w:rsidP="001655E8">
      <w:pPr>
        <w:spacing w:line="480" w:lineRule="auto"/>
        <w:ind w:left="720" w:hanging="720"/>
      </w:pPr>
      <w:r w:rsidRPr="001655E8">
        <w:t xml:space="preserve">Polit, D. F. &amp; Beck, C. T. (2008).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r w:rsidRPr="001655E8">
        <w:lastRenderedPageBreak/>
        <w:t xml:space="preserve">Shahin, E.S.M., Dassen, T., &amp; Halfens, R.J.G.   (2009). Incidence, prevention and treatment of pressure ulcers in intensive care patients: A longitudinal study.  </w:t>
      </w:r>
      <w:r w:rsidRPr="001655E8">
        <w:rPr>
          <w:i/>
        </w:rPr>
        <w:t>International Journal of</w:t>
      </w:r>
      <w:r w:rsidR="008B6D1F" w:rsidRPr="001655E8">
        <w:rPr>
          <w:i/>
        </w:rPr>
        <w:t xml:space="preserve"> </w:t>
      </w:r>
      <w:r w:rsidRPr="001655E8">
        <w:rPr>
          <w:i/>
        </w:rPr>
        <w:t>Nursing Studies, 46</w:t>
      </w:r>
      <w:r w:rsidRPr="001655E8">
        <w:t>, 413-421.  DOI:10.1016/j.ijnurstu.2008.02.011</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Hospital-Acquired Conditions (Present on Admission Indicator). Retrieved from </w:t>
      </w:r>
      <w:hyperlink r:id="rId15"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p w:rsidR="00AA6B61" w:rsidRDefault="00AA6B61"/>
    <w:p w:rsidR="00AA6B61" w:rsidRPr="0028035C" w:rsidRDefault="00AA6B61" w:rsidP="00AA6B61">
      <w:pPr>
        <w:jc w:val="center"/>
        <w:rPr>
          <w:b/>
        </w:rPr>
      </w:pPr>
      <w:r w:rsidRPr="0028035C">
        <w:rPr>
          <w:b/>
        </w:rPr>
        <w:t>Appendix A</w:t>
      </w:r>
    </w:p>
    <w:p w:rsidR="00AA6B61" w:rsidRPr="0041646B" w:rsidRDefault="00AA6B61" w:rsidP="00AA6B61">
      <w:pPr>
        <w:jc w:val="center"/>
      </w:pPr>
    </w:p>
    <w:p w:rsidR="00AA6B61" w:rsidRDefault="00AA6B61" w:rsidP="00AA6B61">
      <w:pPr>
        <w:jc w:val="center"/>
        <w:rPr>
          <w:rFonts w:cs="Tahoma"/>
          <w:b/>
          <w:bCs/>
          <w:szCs w:val="30"/>
        </w:rPr>
      </w:pPr>
      <w:r w:rsidRPr="006B567D">
        <w:rPr>
          <w:rFonts w:cs="Tahoma"/>
          <w:b/>
          <w:bCs/>
          <w:szCs w:val="30"/>
        </w:rPr>
        <w:t>CINAHL SEARCH RESULTS</w:t>
      </w: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Pr="00425358" w:rsidRDefault="00AA6B61" w:rsidP="00AA6B61">
      <w:pPr>
        <w:jc w:val="center"/>
      </w:pPr>
    </w:p>
    <w:p w:rsidR="00AA6B61" w:rsidRDefault="00AA6B61"/>
    <w:p w:rsidR="00AA6B61" w:rsidRDefault="00AA6B61"/>
    <w:p w:rsidR="00AA6B61" w:rsidRDefault="00AA6B61"/>
    <w:p w:rsidR="00AA6B61" w:rsidRDefault="00AA6B61"/>
    <w:p w:rsidR="00AA6B61" w:rsidRDefault="00AA6B61">
      <w:pPr>
        <w:rPr>
          <w:ins w:id="21" w:author="Owner" w:date="2012-03-17T09:56:00Z"/>
        </w:rPr>
      </w:pPr>
    </w:p>
    <w:p w:rsidR="002B2024" w:rsidRDefault="002B2024">
      <w:pPr>
        <w:rPr>
          <w:ins w:id="22" w:author="Owner" w:date="2012-03-17T09:56:00Z"/>
        </w:rPr>
      </w:pPr>
    </w:p>
    <w:p w:rsidR="002B2024" w:rsidRDefault="002B2024"/>
    <w:p w:rsidR="00AA6B61" w:rsidRDefault="00AA6B61"/>
    <w:tbl>
      <w:tblPr>
        <w:tblW w:w="93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1835"/>
        <w:gridCol w:w="4186"/>
        <w:gridCol w:w="1958"/>
        <w:gridCol w:w="867"/>
      </w:tblGrid>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lastRenderedPageBreak/>
              <w: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Results</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Limiters - Published Date from: 20000101-20111231; Peer Reviewed; Research Article; English Language</w:t>
            </w:r>
            <w:r w:rsidRPr="006B567D">
              <w:br/>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67</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205</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S14</w:t>
            </w:r>
          </w:p>
          <w:p w:rsidR="008B6D1F" w:rsidRPr="003F66DF" w:rsidRDefault="008B6D1F" w:rsidP="00AA6B61">
            <w:pPr>
              <w:spacing w:before="120" w:after="120"/>
            </w:pPr>
            <w:r w:rsidRPr="003F66DF">
              <w:t>O</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S12 or 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Interface - EBSCOhost</w:t>
            </w:r>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3F66DF">
              <w:t>14952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sore*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4552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ulcer*</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12998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S11</w:t>
            </w:r>
          </w:p>
          <w:p w:rsidR="008B6D1F" w:rsidRPr="003F66DF" w:rsidRDefault="008B6D1F" w:rsidP="00AA6B61">
            <w:pPr>
              <w:spacing w:before="120" w:after="120"/>
            </w:pPr>
            <w:r w:rsidRPr="003F66DF">
              <w:lastRenderedPageBreak/>
              <w:t>I</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lastRenderedPageBreak/>
              <w:t xml:space="preserve">S5 or S6 or S7 or </w:t>
            </w:r>
            <w:r w:rsidRPr="003F66DF">
              <w:lastRenderedPageBreak/>
              <w:t>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lastRenderedPageBreak/>
              <w:t>Expanders - Also search within the full text of the articles</w:t>
            </w:r>
            <w:r w:rsidRPr="003F66DF">
              <w:br/>
            </w:r>
            <w:r w:rsidRPr="003F66DF">
              <w:lastRenderedPageBreak/>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lastRenderedPageBreak/>
              <w:t>Interface - EBSCOhost</w:t>
            </w:r>
            <w:r w:rsidRPr="003F66DF">
              <w:br/>
            </w:r>
            <w:r w:rsidRPr="003F66DF">
              <w:lastRenderedPageBreak/>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lastRenderedPageBreak/>
              <w:t>2279</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lastRenderedPageBreak/>
              <w:t>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coccyx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S9</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back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S8</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"Mepilex*"</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S7</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foam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1084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pressure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 xml:space="preserve">Database - CINAHL Plus </w:t>
            </w:r>
            <w:r w:rsidRPr="006B567D">
              <w:lastRenderedPageBreak/>
              <w:t>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lastRenderedPageBreak/>
              <w:t>1184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lastRenderedPageBreak/>
              <w:t>S5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sacral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40</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S4</w:t>
            </w:r>
          </w:p>
          <w:p w:rsidR="008B6D1F" w:rsidRPr="006B11A4" w:rsidRDefault="008B6D1F" w:rsidP="00AA6B61">
            <w:pPr>
              <w:spacing w:before="120" w:after="120"/>
            </w:pPr>
            <w:r w:rsidRPr="006B11A4">
              <w:t>P</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Expanders - Also search within the full text of the articles</w:t>
            </w:r>
            <w:r w:rsidRPr="006B11A4">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Interface - EBSCOhost</w:t>
            </w:r>
            <w:r w:rsidRPr="006B11A4">
              <w:br/>
              <w:t>Search Screen - Advanced Search</w:t>
            </w:r>
            <w:r w:rsidRPr="006B11A4">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514448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49203</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14871</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"Adult")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Interface - EBSCOhost</w:t>
            </w:r>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465640</w:t>
            </w:r>
          </w:p>
        </w:tc>
      </w:tr>
    </w:tbl>
    <w:p w:rsidR="00AA6B61" w:rsidRPr="006B567D" w:rsidDel="008064BD" w:rsidRDefault="00AA6B61" w:rsidP="00AA6B61">
      <w:pPr>
        <w:spacing w:before="120" w:after="120"/>
        <w:rPr>
          <w:del w:id="23" w:author="Melissa Carder" w:date="2012-03-17T12:54:00Z"/>
        </w:rPr>
      </w:pPr>
    </w:p>
    <w:p w:rsidR="00AA6B61" w:rsidRDefault="00AA6B61" w:rsidP="00AA6B61">
      <w:r>
        <w:br w:type="page"/>
      </w:r>
    </w:p>
    <w:p w:rsidR="00AA6B61" w:rsidRDefault="00AA6B61" w:rsidP="00AA6B61">
      <w:pPr>
        <w:ind w:left="-1080"/>
        <w:rPr>
          <w:sz w:val="16"/>
          <w:szCs w:val="16"/>
        </w:rPr>
      </w:pPr>
      <w:r>
        <w:rPr>
          <w:sz w:val="16"/>
          <w:szCs w:val="16"/>
        </w:rPr>
        <w:lastRenderedPageBreak/>
        <w:tab/>
      </w:r>
      <w:r>
        <w:rPr>
          <w:sz w:val="16"/>
          <w:szCs w:val="16"/>
        </w:rPr>
        <w:tab/>
      </w:r>
      <w:r>
        <w:rPr>
          <w:sz w:val="16"/>
          <w:szCs w:val="16"/>
        </w:rPr>
        <w:tab/>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Del="002B2024" w:rsidRDefault="00AA6B61" w:rsidP="00AA6B61">
      <w:pPr>
        <w:autoSpaceDE w:val="0"/>
        <w:autoSpaceDN w:val="0"/>
        <w:adjustRightInd w:val="0"/>
        <w:spacing w:line="480" w:lineRule="auto"/>
        <w:ind w:left="-630" w:right="-810" w:hanging="360"/>
        <w:rPr>
          <w:del w:id="24" w:author="Owner" w:date="2012-03-17T09:56:00Z"/>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804636" w:rsidRDefault="00804636" w:rsidP="007D5E50">
      <w:pPr>
        <w:autoSpaceDE w:val="0"/>
        <w:autoSpaceDN w:val="0"/>
        <w:adjustRightInd w:val="0"/>
        <w:spacing w:line="480" w:lineRule="auto"/>
        <w:ind w:right="-81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Appendix B</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2C548F" w:rsidP="00AA6B61">
      <w:pPr>
        <w:spacing w:line="480" w:lineRule="auto"/>
      </w:pPr>
      <w:r>
        <w:rPr>
          <w:noProof/>
        </w:rPr>
        <w:lastRenderedPageBreak/>
        <mc:AlternateContent>
          <mc:Choice Requires="wpg">
            <w:drawing>
              <wp:anchor distT="0" distB="0" distL="114300" distR="114300" simplePos="0" relativeHeight="251657728" behindDoc="0" locked="0" layoutInCell="1" allowOverlap="1">
                <wp:simplePos x="0" y="0"/>
                <wp:positionH relativeFrom="column">
                  <wp:posOffset>-50800</wp:posOffset>
                </wp:positionH>
                <wp:positionV relativeFrom="paragraph">
                  <wp:posOffset>106680</wp:posOffset>
                </wp:positionV>
                <wp:extent cx="9069927" cy="14825306"/>
                <wp:effectExtent l="57150" t="0" r="0" b="0"/>
                <wp:wrapTight wrapText="bothSides">
                  <wp:wrapPolygon edited="0">
                    <wp:start x="771" y="0"/>
                    <wp:lineTo x="771" y="444"/>
                    <wp:lineTo x="-136" y="444"/>
                    <wp:lineTo x="-136" y="18652"/>
                    <wp:lineTo x="6578" y="18652"/>
                    <wp:lineTo x="6578" y="19096"/>
                    <wp:lineTo x="11660" y="19096"/>
                    <wp:lineTo x="11705" y="21567"/>
                    <wp:lineTo x="15289" y="21567"/>
                    <wp:lineTo x="21550" y="21567"/>
                    <wp:lineTo x="21550" y="19402"/>
                    <wp:lineTo x="21323" y="19374"/>
                    <wp:lineTo x="18964" y="19096"/>
                    <wp:lineTo x="20688" y="19096"/>
                    <wp:lineTo x="21550" y="18958"/>
                    <wp:lineTo x="21550" y="18014"/>
                    <wp:lineTo x="136" y="17764"/>
                    <wp:lineTo x="21550" y="17764"/>
                    <wp:lineTo x="21550" y="14683"/>
                    <wp:lineTo x="21369" y="14655"/>
                    <wp:lineTo x="19372" y="14655"/>
                    <wp:lineTo x="21550" y="14267"/>
                    <wp:lineTo x="21550" y="13323"/>
                    <wp:lineTo x="136" y="13323"/>
                    <wp:lineTo x="136" y="12879"/>
                    <wp:lineTo x="12703" y="12879"/>
                    <wp:lineTo x="21233" y="12712"/>
                    <wp:lineTo x="21278" y="11824"/>
                    <wp:lineTo x="20915" y="11741"/>
                    <wp:lineTo x="19418" y="11547"/>
                    <wp:lineTo x="20507" y="11103"/>
                    <wp:lineTo x="20915" y="10714"/>
                    <wp:lineTo x="21006" y="8271"/>
                    <wp:lineTo x="20552" y="8244"/>
                    <wp:lineTo x="15108" y="7994"/>
                    <wp:lineTo x="15108" y="7106"/>
                    <wp:lineTo x="13656" y="6662"/>
                    <wp:lineTo x="19463" y="6662"/>
                    <wp:lineTo x="20507" y="6606"/>
                    <wp:lineTo x="20461" y="5607"/>
                    <wp:lineTo x="17331" y="5385"/>
                    <wp:lineTo x="14155" y="5329"/>
                    <wp:lineTo x="14155" y="4885"/>
                    <wp:lineTo x="16514" y="4885"/>
                    <wp:lineTo x="20960" y="4608"/>
                    <wp:lineTo x="21006" y="3303"/>
                    <wp:lineTo x="20597" y="3247"/>
                    <wp:lineTo x="17921" y="3109"/>
                    <wp:lineTo x="18147" y="2692"/>
                    <wp:lineTo x="20597" y="2665"/>
                    <wp:lineTo x="21006" y="2609"/>
                    <wp:lineTo x="21006" y="2082"/>
                    <wp:lineTo x="136" y="1776"/>
                    <wp:lineTo x="12567" y="1776"/>
                    <wp:lineTo x="21006" y="1610"/>
                    <wp:lineTo x="20960" y="0"/>
                    <wp:lineTo x="771" y="0"/>
                  </wp:wrapPolygon>
                </wp:wrapTight>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69927" cy="14825306"/>
                          <a:chOff x="327087" y="642314"/>
                          <a:chExt cx="9069927" cy="14825306"/>
                        </a:xfrm>
                      </wpg:grpSpPr>
                      <wps:wsp>
                        <wps:cNvPr id="3" name="Straight Arrow Connector 3"/>
                        <wps:cNvCnPr/>
                        <wps:spPr>
                          <a:xfrm>
                            <a:off x="3440735" y="4934961"/>
                            <a:ext cx="863154" cy="586812"/>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 name="Straight Arrow Connector 4"/>
                        <wps:cNvCnPr>
                          <a:stCxn id="20" idx="3"/>
                          <a:endCxn id="21" idx="1"/>
                        </wps:cNvCnPr>
                        <wps:spPr>
                          <a:xfrm flipV="1">
                            <a:off x="2950503" y="4875443"/>
                            <a:ext cx="1063718" cy="16924"/>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5" name="Straight Arrow Connector 5"/>
                        <wps:cNvCnPr/>
                        <wps:spPr>
                          <a:xfrm rot="10800000" flipV="1">
                            <a:off x="5463370" y="4926499"/>
                            <a:ext cx="880347" cy="59527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 name="Straight Arrow Connector 6"/>
                        <wps:cNvCnPr>
                          <a:endCxn id="22" idx="1"/>
                        </wps:cNvCnPr>
                        <wps:spPr>
                          <a:xfrm flipV="1">
                            <a:off x="5843021" y="4875442"/>
                            <a:ext cx="992676" cy="51058"/>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wps:wsp>
                        <wps:cNvPr id="7" name="TextBox 4"/>
                        <wps:cNvSpPr txBox="1"/>
                        <wps:spPr>
                          <a:xfrm>
                            <a:off x="4573231" y="2093552"/>
                            <a:ext cx="880745" cy="370205"/>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CINAHL</w:t>
                              </w:r>
                            </w:p>
                          </w:txbxContent>
                        </wps:txbx>
                        <wps:bodyPr wrap="none" rtlCol="0">
                          <a:spAutoFit/>
                        </wps:bodyPr>
                      </wps:wsp>
                      <wps:wsp>
                        <wps:cNvPr id="8" name="TextBox 5"/>
                        <wps:cNvSpPr txBox="1"/>
                        <wps:spPr>
                          <a:xfrm>
                            <a:off x="697535" y="642314"/>
                            <a:ext cx="8389620" cy="1083945"/>
                          </a:xfrm>
                          <a:prstGeom prst="rect">
                            <a:avLst/>
                          </a:prstGeom>
                          <a:solidFill>
                            <a:schemeClr val="tx2">
                              <a:lumMod val="20000"/>
                              <a:lumOff val="80000"/>
                            </a:schemeClr>
                          </a:solidFill>
                          <a:ln>
                            <a:solidFill>
                              <a:schemeClr val="accent5">
                                <a:lumMod val="60000"/>
                                <a:lumOff val="40000"/>
                              </a:schemeClr>
                            </a:solidFill>
                          </a:ln>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2"/>
                                  <w:szCs w:val="32"/>
                                </w:rPr>
                                <w:t xml:space="preserve">(P) In Adult Intensive Care Unit patients, (I) does the application of Sacral Mepilex (or like dressing) to lower back/coccyx/sacral area, (C) when compared to no use of Sacral Mepilex on the lower back/coccyx/sacral area, (O) lead to a decreased incident of </w:t>
                              </w:r>
                              <w:r>
                                <w:rPr>
                                  <w:rFonts w:cstheme="minorBidi"/>
                                  <w:color w:val="000000" w:themeColor="text1"/>
                                  <w:kern w:val="24"/>
                                  <w:sz w:val="32"/>
                                  <w:szCs w:val="32"/>
                                </w:rPr>
                                <w:t>pressure</w:t>
                              </w:r>
                              <w:r>
                                <w:rPr>
                                  <w:rFonts w:asciiTheme="minorHAnsi" w:hAnsi="Calibri" w:cstheme="minorBidi"/>
                                  <w:color w:val="000000" w:themeColor="text1"/>
                                  <w:kern w:val="24"/>
                                  <w:sz w:val="32"/>
                                  <w:szCs w:val="32"/>
                                </w:rPr>
                                <w:t xml:space="preserve"> ulcer formation in the coccyx/sacral area (T) throughout the patients ICU stay. </w:t>
                              </w:r>
                            </w:p>
                          </w:txbxContent>
                        </wps:txbx>
                        <wps:bodyPr wrap="square" rtlCol="0">
                          <a:spAutoFit/>
                        </wps:bodyPr>
                      </wps:wsp>
                      <wps:wsp>
                        <wps:cNvPr id="9" name="TextBox 6"/>
                        <wps:cNvSpPr txBox="1"/>
                        <wps:spPr>
                          <a:xfrm>
                            <a:off x="697535" y="2093552"/>
                            <a:ext cx="2072983" cy="369332"/>
                          </a:xfrm>
                          <a:prstGeom prst="rect">
                            <a:avLst/>
                          </a:prstGeom>
                          <a:solidFill>
                            <a:schemeClr val="accent5"/>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Database Searched</w:t>
                              </w:r>
                            </w:p>
                          </w:txbxContent>
                        </wps:txbx>
                        <wps:bodyPr wrap="square" rtlCol="0">
                          <a:spAutoFit/>
                        </wps:bodyPr>
                      </wps:wsp>
                      <wps:wsp>
                        <wps:cNvPr id="10" name="TextBox 7"/>
                        <wps:cNvSpPr txBox="1"/>
                        <wps:spPr>
                          <a:xfrm>
                            <a:off x="6717043" y="2093552"/>
                            <a:ext cx="2369873" cy="369332"/>
                          </a:xfrm>
                          <a:prstGeom prst="rect">
                            <a:avLst/>
                          </a:prstGeom>
                          <a:solidFill>
                            <a:schemeClr val="accent4">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Search Terms</w:t>
                              </w:r>
                            </w:p>
                          </w:txbxContent>
                        </wps:txbx>
                        <wps:bodyPr wrap="square" rtlCol="0">
                          <a:spAutoFit/>
                        </wps:bodyPr>
                      </wps:wsp>
                      <wps:wsp>
                        <wps:cNvPr id="11" name="TextBox 8"/>
                        <wps:cNvSpPr txBox="1"/>
                        <wps:spPr>
                          <a:xfrm>
                            <a:off x="697534" y="2887405"/>
                            <a:ext cx="2743200" cy="1486535"/>
                          </a:xfrm>
                          <a:prstGeom prst="rect">
                            <a:avLst/>
                          </a:prstGeom>
                          <a:solidFill>
                            <a:schemeClr val="accent4">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Population</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Adult (465640) or Inpatients (49203) or Intensive Care Units (14871)</w:t>
                              </w:r>
                            </w:p>
                          </w:txbxContent>
                        </wps:txbx>
                        <wps:bodyPr wrap="square" rtlCol="0">
                          <a:spAutoFit/>
                        </wps:bodyPr>
                      </wps:wsp>
                      <wps:wsp>
                        <wps:cNvPr id="12" name="TextBox 9"/>
                        <wps:cNvSpPr txBox="1"/>
                        <wps:spPr>
                          <a:xfrm>
                            <a:off x="3517429" y="2887405"/>
                            <a:ext cx="2743200" cy="1455420"/>
                          </a:xfrm>
                          <a:prstGeom prst="rect">
                            <a:avLst/>
                          </a:prstGeom>
                          <a:solidFill>
                            <a:schemeClr val="accent4">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Intervention</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28"/>
                                  <w:szCs w:val="28"/>
                                </w:rPr>
                                <w:t>Mepilex (128) or Sacral Dressing (40) or Coccyx Dressing (12) or Pressure Dressing (1184) or Back Dressing (124) or Foam Dressing (1084)</w:t>
                              </w:r>
                            </w:p>
                          </w:txbxContent>
                        </wps:txbx>
                        <wps:bodyPr wrap="square" rtlCol="0">
                          <a:spAutoFit/>
                        </wps:bodyPr>
                      </wps:wsp>
                      <wps:wsp>
                        <wps:cNvPr id="13" name="TextBox 10"/>
                        <wps:cNvSpPr txBox="1"/>
                        <wps:spPr>
                          <a:xfrm>
                            <a:off x="6343707" y="2887405"/>
                            <a:ext cx="2743200" cy="928370"/>
                          </a:xfrm>
                          <a:prstGeom prst="rect">
                            <a:avLst/>
                          </a:prstGeom>
                          <a:solidFill>
                            <a:schemeClr val="accent4">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Outcome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Ulcer (12998)</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Sore (4552</w:t>
                              </w:r>
                            </w:p>
                          </w:txbxContent>
                        </wps:txbx>
                        <wps:bodyPr wrap="square" rtlCol="0">
                          <a:spAutoFit/>
                        </wps:bodyPr>
                      </wps:wsp>
                      <wps:wsp>
                        <wps:cNvPr id="14" name="TextBox 11"/>
                        <wps:cNvSpPr txBox="1"/>
                        <wps:spPr>
                          <a:xfrm>
                            <a:off x="3144697" y="4736778"/>
                            <a:ext cx="603885" cy="370205"/>
                          </a:xfrm>
                          <a:prstGeom prst="rect">
                            <a:avLst/>
                          </a:prstGeom>
                          <a:solidFill>
                            <a:schemeClr val="accent3">
                              <a:lumMod val="60000"/>
                              <a:lumOff val="40000"/>
                            </a:schemeClr>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AND</w:t>
                              </w:r>
                            </w:p>
                          </w:txbxContent>
                        </wps:txbx>
                        <wps:bodyPr wrap="none" rtlCol="0">
                          <a:spAutoFit/>
                        </wps:bodyPr>
                      </wps:wsp>
                      <wps:wsp>
                        <wps:cNvPr id="15" name="TextBox 12"/>
                        <wps:cNvSpPr txBox="1"/>
                        <wps:spPr>
                          <a:xfrm>
                            <a:off x="6067700" y="4733206"/>
                            <a:ext cx="603885" cy="370205"/>
                          </a:xfrm>
                          <a:prstGeom prst="rect">
                            <a:avLst/>
                          </a:prstGeom>
                          <a:solidFill>
                            <a:schemeClr val="accent3">
                              <a:lumMod val="60000"/>
                              <a:lumOff val="40000"/>
                            </a:schemeClr>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AND</w:t>
                              </w:r>
                            </w:p>
                          </w:txbxContent>
                        </wps:txbx>
                        <wps:bodyPr wrap="none" rtlCol="0">
                          <a:spAutoFit/>
                        </wps:bodyPr>
                      </wps:wsp>
                      <wps:wsp>
                        <wps:cNvPr id="16" name="TextBox 14"/>
                        <wps:cNvSpPr txBox="1"/>
                        <wps:spPr>
                          <a:xfrm>
                            <a:off x="3307332" y="5521773"/>
                            <a:ext cx="3349960" cy="646331"/>
                          </a:xfrm>
                          <a:prstGeom prst="rect">
                            <a:avLst/>
                          </a:prstGeom>
                          <a:solidFill>
                            <a:schemeClr val="accent5">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Boolean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205</w:t>
                              </w:r>
                            </w:p>
                          </w:txbxContent>
                        </wps:txbx>
                        <wps:bodyPr wrap="square" rtlCol="0">
                          <a:spAutoFit/>
                        </wps:bodyPr>
                      </wps:wsp>
                      <wps:wsp>
                        <wps:cNvPr id="17" name="TextBox 15"/>
                        <wps:cNvSpPr txBox="1"/>
                        <wps:spPr>
                          <a:xfrm>
                            <a:off x="4071940" y="6476115"/>
                            <a:ext cx="1788160" cy="1486535"/>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2000-2011</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English Language</w:t>
                              </w:r>
                            </w:p>
                          </w:txbxContent>
                        </wps:txbx>
                        <wps:bodyPr wrap="square" rtlCol="0">
                          <a:spAutoFit/>
                        </wps:bodyPr>
                      </wps:wsp>
                      <wps:wsp>
                        <wps:cNvPr id="18" name="TextBox 16"/>
                        <wps:cNvSpPr txBox="1"/>
                        <wps:spPr>
                          <a:xfrm>
                            <a:off x="7146770" y="6317775"/>
                            <a:ext cx="1939925" cy="1765935"/>
                          </a:xfrm>
                          <a:prstGeom prst="rect">
                            <a:avLst/>
                          </a:prstGeom>
                          <a:solidFill>
                            <a:schemeClr val="accent4"/>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67</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2000-2011</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English Language</w:t>
                              </w:r>
                            </w:p>
                          </w:txbxContent>
                        </wps:txbx>
                        <wps:bodyPr wrap="square" rtlCol="0">
                          <a:spAutoFit/>
                        </wps:bodyPr>
                      </wps:wsp>
                      <wps:wsp>
                        <wps:cNvPr id="19" name="TextBox 17"/>
                        <wps:cNvSpPr txBox="1"/>
                        <wps:spPr>
                          <a:xfrm>
                            <a:off x="777514" y="6317775"/>
                            <a:ext cx="2137410" cy="1765935"/>
                          </a:xfrm>
                          <a:prstGeom prst="rect">
                            <a:avLst/>
                          </a:prstGeom>
                          <a:solidFill>
                            <a:schemeClr val="accent5"/>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138</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Older than 2000</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Not 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Non 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Foreign Language</w:t>
                              </w:r>
                            </w:p>
                          </w:txbxContent>
                        </wps:txbx>
                        <wps:bodyPr wrap="square" rtlCol="0">
                          <a:spAutoFit/>
                        </wps:bodyPr>
                      </wps:wsp>
                      <wps:wsp>
                        <wps:cNvPr id="20" name="TextBox 18"/>
                        <wps:cNvSpPr txBox="1"/>
                        <wps:spPr>
                          <a:xfrm>
                            <a:off x="926353" y="4569201"/>
                            <a:ext cx="2024150" cy="646331"/>
                          </a:xfrm>
                          <a:prstGeom prst="rect">
                            <a:avLst/>
                          </a:prstGeom>
                          <a:solidFill>
                            <a:schemeClr val="accent4">
                              <a:lumMod val="20000"/>
                              <a:lumOff val="8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P</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Results—514448</w:t>
                              </w:r>
                            </w:p>
                          </w:txbxContent>
                        </wps:txbx>
                        <wps:bodyPr wrap="square" rtlCol="0">
                          <a:spAutoFit/>
                        </wps:bodyPr>
                      </wps:wsp>
                      <wps:wsp>
                        <wps:cNvPr id="21" name="TextBox 19"/>
                        <wps:cNvSpPr txBox="1"/>
                        <wps:spPr>
                          <a:xfrm>
                            <a:off x="4014221" y="4552277"/>
                            <a:ext cx="1828800" cy="646331"/>
                          </a:xfrm>
                          <a:prstGeom prst="rect">
                            <a:avLst/>
                          </a:prstGeom>
                          <a:solidFill>
                            <a:schemeClr val="accent4">
                              <a:lumMod val="20000"/>
                              <a:lumOff val="8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I</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Results—2279</w:t>
                              </w:r>
                            </w:p>
                          </w:txbxContent>
                        </wps:txbx>
                        <wps:bodyPr wrap="square" rtlCol="0">
                          <a:spAutoFit/>
                        </wps:bodyPr>
                      </wps:wsp>
                      <wps:wsp>
                        <wps:cNvPr id="22" name="TextBox 20"/>
                        <wps:cNvSpPr txBox="1"/>
                        <wps:spPr>
                          <a:xfrm>
                            <a:off x="6835697" y="4552276"/>
                            <a:ext cx="2039361" cy="646331"/>
                          </a:xfrm>
                          <a:prstGeom prst="rect">
                            <a:avLst/>
                          </a:prstGeom>
                          <a:solidFill>
                            <a:schemeClr val="accent4">
                              <a:lumMod val="20000"/>
                              <a:lumOff val="8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O</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Results—14952</w:t>
                              </w:r>
                            </w:p>
                          </w:txbxContent>
                        </wps:txbx>
                        <wps:bodyPr wrap="square" rtlCol="0">
                          <a:spAutoFit/>
                        </wps:bodyPr>
                      </wps:wsp>
                      <wps:wsp>
                        <wps:cNvPr id="23" name="Straight Arrow Connector 23"/>
                        <wps:cNvCnPr>
                          <a:stCxn id="9" idx="3"/>
                          <a:endCxn id="7" idx="1"/>
                        </wps:cNvCnPr>
                        <wps:spPr>
                          <a:xfrm>
                            <a:off x="2770518" y="2278218"/>
                            <a:ext cx="1802864" cy="1588"/>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4" name="Straight Arrow Connector 24"/>
                        <wps:cNvCnPr>
                          <a:stCxn id="7" idx="3"/>
                          <a:endCxn id="10" idx="1"/>
                        </wps:cNvCnPr>
                        <wps:spPr>
                          <a:xfrm>
                            <a:off x="5463369" y="2278218"/>
                            <a:ext cx="1253674" cy="1588"/>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a:stCxn id="10" idx="2"/>
                          <a:endCxn id="13" idx="0"/>
                        </wps:cNvCnPr>
                        <wps:spPr>
                          <a:xfrm rot="5400000">
                            <a:off x="7596343" y="2581857"/>
                            <a:ext cx="424611" cy="18666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6" name="Straight Arrow Connector 26"/>
                        <wps:cNvCnPr>
                          <a:stCxn id="10" idx="2"/>
                          <a:endCxn id="11" idx="0"/>
                        </wps:cNvCnPr>
                        <wps:spPr>
                          <a:xfrm rot="5400000">
                            <a:off x="4773253" y="-241233"/>
                            <a:ext cx="424611" cy="583284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7" name="Straight Arrow Connector 27"/>
                        <wps:cNvCnPr>
                          <a:stCxn id="10" idx="2"/>
                          <a:endCxn id="12" idx="0"/>
                        </wps:cNvCnPr>
                        <wps:spPr>
                          <a:xfrm rot="5400000">
                            <a:off x="6183202" y="1168716"/>
                            <a:ext cx="424611" cy="3012946"/>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8" name="Straight Arrow Connector 28"/>
                        <wps:cNvCnPr>
                          <a:stCxn id="11" idx="2"/>
                          <a:endCxn id="20" idx="0"/>
                        </wps:cNvCnPr>
                        <wps:spPr>
                          <a:xfrm rot="5400000">
                            <a:off x="1901593" y="4401659"/>
                            <a:ext cx="204378" cy="130707"/>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9" name="Straight Arrow Connector 29"/>
                        <wps:cNvCnPr>
                          <a:stCxn id="12" idx="2"/>
                        </wps:cNvCnPr>
                        <wps:spPr>
                          <a:xfrm rot="5400000">
                            <a:off x="4779125" y="4443164"/>
                            <a:ext cx="219028" cy="79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1" name="Straight Arrow Connector 31"/>
                        <wps:cNvCnPr>
                          <a:stCxn id="13" idx="2"/>
                          <a:endCxn id="22" idx="0"/>
                        </wps:cNvCnPr>
                        <wps:spPr>
                          <a:xfrm rot="16200000" flipH="1">
                            <a:off x="7691621" y="4388518"/>
                            <a:ext cx="187453" cy="140062"/>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2" name="Straight Arrow Connector 32"/>
                        <wps:cNvCnPr>
                          <a:stCxn id="16" idx="2"/>
                          <a:endCxn id="17" idx="0"/>
                        </wps:cNvCnPr>
                        <wps:spPr>
                          <a:xfrm rot="5400000">
                            <a:off x="4820001" y="6314039"/>
                            <a:ext cx="308246" cy="16376"/>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Straight Arrow Connector 33"/>
                        <wps:cNvCnPr>
                          <a:stCxn id="17" idx="1"/>
                        </wps:cNvCnPr>
                        <wps:spPr>
                          <a:xfrm rot="10800000">
                            <a:off x="2950503" y="6758436"/>
                            <a:ext cx="1121442" cy="595078"/>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4" name="Straight Arrow Connector 34"/>
                        <wps:cNvCnPr>
                          <a:stCxn id="17" idx="3"/>
                        </wps:cNvCnPr>
                        <wps:spPr>
                          <a:xfrm flipV="1">
                            <a:off x="5859927" y="6758431"/>
                            <a:ext cx="1266184" cy="59508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5" name="TextBox 32"/>
                        <wps:cNvSpPr txBox="1"/>
                        <wps:spPr>
                          <a:xfrm>
                            <a:off x="697535" y="9805019"/>
                            <a:ext cx="1577975" cy="370205"/>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Google Scholar</w:t>
                              </w:r>
                            </w:p>
                          </w:txbxContent>
                        </wps:txbx>
                        <wps:bodyPr wrap="none" rtlCol="0">
                          <a:spAutoFit/>
                        </wps:bodyPr>
                      </wps:wsp>
                      <wps:wsp>
                        <wps:cNvPr id="36" name="TextBox 34"/>
                        <wps:cNvSpPr txBox="1"/>
                        <wps:spPr>
                          <a:xfrm>
                            <a:off x="3118948" y="9805019"/>
                            <a:ext cx="2369820" cy="928370"/>
                          </a:xfrm>
                          <a:prstGeom prst="rect">
                            <a:avLst/>
                          </a:prstGeom>
                          <a:solidFill>
                            <a:schemeClr val="accent4">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Search Terms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Sacral Mepilex &amp; Pressure Ulcer</w:t>
                              </w:r>
                            </w:p>
                          </w:txbxContent>
                        </wps:txbx>
                        <wps:bodyPr wrap="square" rtlCol="0">
                          <a:spAutoFit/>
                        </wps:bodyPr>
                      </wps:wsp>
                      <wps:wsp>
                        <wps:cNvPr id="37" name="TextBox 36"/>
                        <wps:cNvSpPr txBox="1"/>
                        <wps:spPr>
                          <a:xfrm>
                            <a:off x="6040336" y="9805387"/>
                            <a:ext cx="3349960" cy="646331"/>
                          </a:xfrm>
                          <a:prstGeom prst="rect">
                            <a:avLst/>
                          </a:prstGeom>
                          <a:solidFill>
                            <a:schemeClr val="accent5">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Google Scholar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24</w:t>
                              </w:r>
                            </w:p>
                          </w:txbxContent>
                        </wps:txbx>
                        <wps:bodyPr wrap="square" rtlCol="0">
                          <a:spAutoFit/>
                        </wps:bodyPr>
                      </wps:wsp>
                      <wps:wsp>
                        <wps:cNvPr id="38" name="TextBox 38"/>
                        <wps:cNvSpPr txBox="1"/>
                        <wps:spPr>
                          <a:xfrm>
                            <a:off x="7245475" y="10728312"/>
                            <a:ext cx="2145030" cy="2106930"/>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2000-2011</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Inadequate correlation to the PICOT</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Languages other than English</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 xml:space="preserve">Overly specific patient populations </w:t>
                              </w:r>
                            </w:p>
                          </w:txbxContent>
                        </wps:txbx>
                        <wps:bodyPr wrap="square" rtlCol="0">
                          <a:spAutoFit/>
                        </wps:bodyPr>
                      </wps:wsp>
                      <wps:wsp>
                        <wps:cNvPr id="39" name="TextBox 40"/>
                        <wps:cNvSpPr txBox="1"/>
                        <wps:spPr>
                          <a:xfrm>
                            <a:off x="5271564" y="11982685"/>
                            <a:ext cx="1445480" cy="646331"/>
                          </a:xfrm>
                          <a:prstGeom prst="rect">
                            <a:avLst/>
                          </a:prstGeom>
                          <a:solidFill>
                            <a:schemeClr val="accent4"/>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w:t>
                              </w:r>
                            </w:p>
                          </w:txbxContent>
                        </wps:txbx>
                        <wps:bodyPr wrap="square" rtlCol="0">
                          <a:spAutoFit/>
                        </wps:bodyPr>
                      </wps:wsp>
                      <wps:wsp>
                        <wps:cNvPr id="40" name="TextBox 42"/>
                        <wps:cNvSpPr txBox="1"/>
                        <wps:spPr>
                          <a:xfrm>
                            <a:off x="5262613" y="11144216"/>
                            <a:ext cx="1454430" cy="646331"/>
                          </a:xfrm>
                          <a:prstGeom prst="rect">
                            <a:avLst/>
                          </a:prstGeom>
                          <a:solidFill>
                            <a:schemeClr val="accent5"/>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23</w:t>
                              </w:r>
                            </w:p>
                          </w:txbxContent>
                        </wps:txbx>
                        <wps:bodyPr wrap="square" rtlCol="0">
                          <a:spAutoFit/>
                        </wps:bodyPr>
                      </wps:wsp>
                      <wps:wsp>
                        <wps:cNvPr id="41" name="Straight Arrow Connector 41"/>
                        <wps:cNvCnPr>
                          <a:stCxn id="35" idx="3"/>
                        </wps:cNvCnPr>
                        <wps:spPr>
                          <a:xfrm>
                            <a:off x="2292845" y="9990053"/>
                            <a:ext cx="826107" cy="1866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2" name="Straight Arrow Connector 42"/>
                        <wps:cNvCnPr>
                          <a:stCxn id="36" idx="3"/>
                          <a:endCxn id="37" idx="1"/>
                        </wps:cNvCnPr>
                        <wps:spPr>
                          <a:xfrm flipV="1">
                            <a:off x="5488825" y="10128553"/>
                            <a:ext cx="551511" cy="138499"/>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3" name="Straight Arrow Connector 43"/>
                        <wps:cNvCnPr>
                          <a:endCxn id="38" idx="0"/>
                        </wps:cNvCnPr>
                        <wps:spPr>
                          <a:xfrm rot="16200000" flipH="1">
                            <a:off x="8111735" y="10522560"/>
                            <a:ext cx="276999" cy="13531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4" name="Straight Arrow Connector 44"/>
                        <wps:cNvCnPr>
                          <a:endCxn id="40" idx="3"/>
                        </wps:cNvCnPr>
                        <wps:spPr>
                          <a:xfrm rot="10800000">
                            <a:off x="6717043" y="11467383"/>
                            <a:ext cx="528442" cy="32316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5" name="Straight Arrow Connector 45"/>
                        <wps:cNvCnPr>
                          <a:endCxn id="39" idx="3"/>
                        </wps:cNvCnPr>
                        <wps:spPr>
                          <a:xfrm rot="10800000" flipV="1">
                            <a:off x="6717045" y="11790547"/>
                            <a:ext cx="528441" cy="51530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6" name="Shape 65"/>
                        <wps:cNvCnPr>
                          <a:stCxn id="8" idx="1"/>
                        </wps:cNvCnPr>
                        <wps:spPr>
                          <a:xfrm rot="10800000" flipV="1">
                            <a:off x="327088" y="1180923"/>
                            <a:ext cx="370449" cy="9077966"/>
                          </a:xfrm>
                          <a:prstGeom prst="bentConnector2">
                            <a:avLst/>
                          </a:prstGeom>
                        </wps:spPr>
                        <wps:style>
                          <a:lnRef idx="2">
                            <a:schemeClr val="accent1"/>
                          </a:lnRef>
                          <a:fillRef idx="0">
                            <a:schemeClr val="accent1"/>
                          </a:fillRef>
                          <a:effectRef idx="1">
                            <a:schemeClr val="accent1"/>
                          </a:effectRef>
                          <a:fontRef idx="minor">
                            <a:schemeClr val="tx1"/>
                          </a:fontRef>
                        </wps:style>
                        <wps:bodyPr/>
                      </wps:wsp>
                      <wps:wsp>
                        <wps:cNvPr id="47" name="Straight Arrow Connector 47"/>
                        <wps:cNvCnPr>
                          <a:endCxn id="35" idx="1"/>
                        </wps:cNvCnPr>
                        <wps:spPr>
                          <a:xfrm flipV="1">
                            <a:off x="327087" y="9990053"/>
                            <a:ext cx="370449" cy="1866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8" name="Shape 71"/>
                        <wps:cNvCnPr/>
                        <wps:spPr>
                          <a:xfrm rot="16200000" flipH="1">
                            <a:off x="-1084170" y="11401309"/>
                            <a:ext cx="3192962" cy="370448"/>
                          </a:xfrm>
                          <a:prstGeom prst="bentConnector2">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9" name="TextBox 74"/>
                        <wps:cNvSpPr txBox="1"/>
                        <wps:spPr>
                          <a:xfrm>
                            <a:off x="704044" y="13028373"/>
                            <a:ext cx="1894840" cy="370205"/>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Critical Care Nurse</w:t>
                              </w:r>
                            </w:p>
                          </w:txbxContent>
                        </wps:txbx>
                        <wps:bodyPr wrap="none" rtlCol="0">
                          <a:spAutoFit/>
                        </wps:bodyPr>
                      </wps:wsp>
                      <wps:wsp>
                        <wps:cNvPr id="50" name="TextBox 75"/>
                        <wps:cNvSpPr txBox="1"/>
                        <wps:spPr>
                          <a:xfrm>
                            <a:off x="3125461" y="13028871"/>
                            <a:ext cx="2369873" cy="646331"/>
                          </a:xfrm>
                          <a:prstGeom prst="rect">
                            <a:avLst/>
                          </a:prstGeom>
                          <a:solidFill>
                            <a:schemeClr val="accent4">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Search Terms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Ulcer</w:t>
                              </w:r>
                            </w:p>
                          </w:txbxContent>
                        </wps:txbx>
                        <wps:bodyPr wrap="square" rtlCol="0">
                          <a:spAutoFit/>
                        </wps:bodyPr>
                      </wps:wsp>
                      <wps:wsp>
                        <wps:cNvPr id="51" name="TextBox 76"/>
                        <wps:cNvSpPr txBox="1"/>
                        <wps:spPr>
                          <a:xfrm>
                            <a:off x="6046845" y="13028871"/>
                            <a:ext cx="3349960" cy="646331"/>
                          </a:xfrm>
                          <a:prstGeom prst="rect">
                            <a:avLst/>
                          </a:prstGeom>
                          <a:solidFill>
                            <a:schemeClr val="accent5">
                              <a:lumMod val="60000"/>
                              <a:lumOff val="4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Critical Care Nurse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5</w:t>
                              </w:r>
                            </w:p>
                          </w:txbxContent>
                        </wps:txbx>
                        <wps:bodyPr wrap="square" rtlCol="0">
                          <a:spAutoFit/>
                        </wps:bodyPr>
                      </wps:wsp>
                      <wps:wsp>
                        <wps:cNvPr id="52" name="TextBox 77"/>
                        <wps:cNvSpPr txBox="1"/>
                        <wps:spPr>
                          <a:xfrm>
                            <a:off x="7251984" y="13951666"/>
                            <a:ext cx="2145030" cy="1486535"/>
                          </a:xfrm>
                          <a:prstGeom prst="rect">
                            <a:avLst/>
                          </a:prstGeom>
                          <a:solidFill>
                            <a:schemeClr val="accent5">
                              <a:lumMod val="40000"/>
                              <a:lumOff val="60000"/>
                            </a:schemeClr>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ListParagraph"/>
                                <w:numPr>
                                  <w:ilvl w:val="0"/>
                                  <w:numId w:val="14"/>
                                </w:numPr>
                                <w:jc w:val="center"/>
                                <w:rPr>
                                  <w:sz w:val="36"/>
                                </w:rPr>
                              </w:pPr>
                              <w:r>
                                <w:rPr>
                                  <w:rFonts w:asciiTheme="minorHAnsi" w:hAnsi="Calibri" w:cstheme="minorBidi"/>
                                  <w:color w:val="000000" w:themeColor="text1"/>
                                  <w:kern w:val="24"/>
                                  <w:sz w:val="36"/>
                                  <w:szCs w:val="36"/>
                                </w:rPr>
                                <w:t>2011</w:t>
                              </w:r>
                            </w:p>
                            <w:p w:rsidR="00707496" w:rsidRDefault="00707496" w:rsidP="00707496">
                              <w:pPr>
                                <w:pStyle w:val="ListParagraph"/>
                                <w:numPr>
                                  <w:ilvl w:val="0"/>
                                  <w:numId w:val="14"/>
                                </w:numPr>
                                <w:jc w:val="center"/>
                                <w:rPr>
                                  <w:sz w:val="36"/>
                                </w:rPr>
                              </w:pPr>
                              <w:r>
                                <w:rPr>
                                  <w:rFonts w:asciiTheme="minorHAnsi" w:hAnsi="Calibri" w:cstheme="minorBidi"/>
                                  <w:color w:val="000000" w:themeColor="text1"/>
                                  <w:kern w:val="24"/>
                                  <w:sz w:val="36"/>
                                  <w:szCs w:val="36"/>
                                </w:rPr>
                                <w:t>Inadequate correlation to the PICOT</w:t>
                              </w:r>
                            </w:p>
                          </w:txbxContent>
                        </wps:txbx>
                        <wps:bodyPr wrap="square" rtlCol="0">
                          <a:spAutoFit/>
                        </wps:bodyPr>
                      </wps:wsp>
                      <wps:wsp>
                        <wps:cNvPr id="53" name="TextBox 78"/>
                        <wps:cNvSpPr txBox="1"/>
                        <wps:spPr>
                          <a:xfrm>
                            <a:off x="5278073" y="14821289"/>
                            <a:ext cx="1445480" cy="646331"/>
                          </a:xfrm>
                          <a:prstGeom prst="rect">
                            <a:avLst/>
                          </a:prstGeom>
                          <a:solidFill>
                            <a:schemeClr val="accent4"/>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w:t>
                              </w:r>
                            </w:p>
                          </w:txbxContent>
                        </wps:txbx>
                        <wps:bodyPr wrap="square" rtlCol="0">
                          <a:spAutoFit/>
                        </wps:bodyPr>
                      </wps:wsp>
                      <wps:wsp>
                        <wps:cNvPr id="54" name="TextBox 79"/>
                        <wps:cNvSpPr txBox="1"/>
                        <wps:spPr>
                          <a:xfrm>
                            <a:off x="5269122" y="13982820"/>
                            <a:ext cx="1454430" cy="646331"/>
                          </a:xfrm>
                          <a:prstGeom prst="rect">
                            <a:avLst/>
                          </a:prstGeom>
                          <a:solidFill>
                            <a:schemeClr val="accent5"/>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4</w:t>
                              </w:r>
                            </w:p>
                          </w:txbxContent>
                        </wps:txbx>
                        <wps:bodyPr wrap="square" rtlCol="0">
                          <a:spAutoFit/>
                        </wps:bodyPr>
                      </wps:wsp>
                      <wps:wsp>
                        <wps:cNvPr id="55" name="Straight Arrow Connector 55"/>
                        <wps:cNvCnPr>
                          <a:stCxn id="49" idx="3"/>
                        </wps:cNvCnPr>
                        <wps:spPr>
                          <a:xfrm>
                            <a:off x="2615333" y="13213537"/>
                            <a:ext cx="510128" cy="1866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6" name="Straight Arrow Connector 56"/>
                        <wps:cNvCnPr>
                          <a:stCxn id="50" idx="3"/>
                          <a:endCxn id="51" idx="1"/>
                        </wps:cNvCnPr>
                        <wps:spPr>
                          <a:xfrm>
                            <a:off x="5495334" y="13352037"/>
                            <a:ext cx="551511" cy="1588"/>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7" name="Straight Arrow Connector 57"/>
                        <wps:cNvCnPr>
                          <a:endCxn id="52" idx="0"/>
                        </wps:cNvCnPr>
                        <wps:spPr>
                          <a:xfrm rot="16200000" flipH="1">
                            <a:off x="8118243" y="13746044"/>
                            <a:ext cx="277000" cy="13531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8" name="Straight Arrow Connector 58"/>
                        <wps:cNvCnPr>
                          <a:endCxn id="54" idx="3"/>
                        </wps:cNvCnPr>
                        <wps:spPr>
                          <a:xfrm rot="10800000">
                            <a:off x="6723552" y="14305987"/>
                            <a:ext cx="528442" cy="32316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endCxn id="53" idx="3"/>
                        </wps:cNvCnPr>
                        <wps:spPr>
                          <a:xfrm rot="10800000" flipV="1">
                            <a:off x="6723554" y="14629151"/>
                            <a:ext cx="528441" cy="51530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0" name="TextBox 57"/>
                        <wps:cNvSpPr txBox="1"/>
                        <wps:spPr>
                          <a:xfrm>
                            <a:off x="4821824" y="8718336"/>
                            <a:ext cx="1920240" cy="649605"/>
                          </a:xfrm>
                          <a:prstGeom prst="rect">
                            <a:avLst/>
                          </a:prstGeom>
                          <a:solidFill>
                            <a:schemeClr val="accent5"/>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Irrelevant to PICOT</w:t>
                              </w:r>
                            </w:p>
                            <w:p w:rsidR="00707496" w:rsidRDefault="00707496" w:rsidP="00707496">
                              <w:pPr>
                                <w:pStyle w:val="NormalWeb"/>
                                <w:spacing w:before="0" w:beforeAutospacing="0" w:after="0" w:afterAutospacing="0"/>
                              </w:pPr>
                              <w:r>
                                <w:rPr>
                                  <w:rFonts w:asciiTheme="minorHAnsi" w:hAnsi="Calibri" w:cstheme="minorBidi"/>
                                  <w:b/>
                                  <w:bCs/>
                                  <w:color w:val="000000" w:themeColor="text1"/>
                                  <w:kern w:val="24"/>
                                  <w:sz w:val="36"/>
                                  <w:szCs w:val="36"/>
                                </w:rPr>
                                <w:t>64</w:t>
                              </w:r>
                            </w:p>
                          </w:txbxContent>
                        </wps:txbx>
                        <wps:bodyPr wrap="none" rtlCol="0">
                          <a:spAutoFit/>
                        </wps:bodyPr>
                      </wps:wsp>
                      <wps:wsp>
                        <wps:cNvPr id="61" name="TextBox 59"/>
                        <wps:cNvSpPr txBox="1"/>
                        <wps:spPr>
                          <a:xfrm>
                            <a:off x="7375104" y="8718336"/>
                            <a:ext cx="1826260" cy="649605"/>
                          </a:xfrm>
                          <a:prstGeom prst="rect">
                            <a:avLst/>
                          </a:prstGeom>
                          <a:solidFill>
                            <a:schemeClr val="accent4"/>
                          </a:solidFill>
                        </wps:spPr>
                        <wps:txbx>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Relevant to PICOT</w:t>
                              </w:r>
                            </w:p>
                            <w:p w:rsidR="00707496" w:rsidRDefault="00707496" w:rsidP="00707496">
                              <w:pPr>
                                <w:pStyle w:val="NormalWeb"/>
                                <w:spacing w:before="0" w:beforeAutospacing="0" w:after="0" w:afterAutospacing="0"/>
                              </w:pPr>
                              <w:r>
                                <w:rPr>
                                  <w:rFonts w:asciiTheme="minorHAnsi" w:hAnsi="Calibri" w:cstheme="minorBidi"/>
                                  <w:b/>
                                  <w:bCs/>
                                  <w:color w:val="000000" w:themeColor="text1"/>
                                  <w:kern w:val="24"/>
                                  <w:sz w:val="36"/>
                                  <w:szCs w:val="36"/>
                                </w:rPr>
                                <w:t>3</w:t>
                              </w:r>
                            </w:p>
                          </w:txbxContent>
                        </wps:txbx>
                        <wps:bodyPr wrap="none" rtlCol="0">
                          <a:spAutoFit/>
                        </wps:bodyPr>
                      </wps:wsp>
                      <wps:wsp>
                        <wps:cNvPr id="62" name="Straight Arrow Connector 62"/>
                        <wps:cNvCnPr/>
                        <wps:spPr>
                          <a:xfrm rot="10800000" flipV="1">
                            <a:off x="6283380" y="8072330"/>
                            <a:ext cx="880347" cy="59527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wps:spPr>
                          <a:xfrm rot="10800000" flipV="1">
                            <a:off x="8182577" y="8072330"/>
                            <a:ext cx="880347" cy="59527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1" o:spid="_x0000_s1026" style="position:absolute;margin-left:-4pt;margin-top:8.4pt;width:449.45pt;height:624.65pt;z-index:251657728" coordorigin="3270,6423" coordsize="90697,14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">
                <v:shapetype id="_x0000_t32" coordsize="21600,21600" o:spt="32" o:oned="t" path="m,l21600,21600e" filled="f">
                  <v:path arrowok="t" fillok="f" o:connecttype="none"/>
                  <o:lock v:ext="edit" shapetype="t"/>
                </v:shapetype>
                <v:shape id="Straight Arrow Connector 3" o:spid="_x0000_s1027" type="#_x0000_t32" style="position:absolute;left:34407;top:49349;width:8631;height:58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wxYMMAAADaAAAADwAAAGRycy9kb3ducmV2LnhtbESP3WrCQBSE7wXfYTmCd7pRaSmpq4go&#10;CP0Bk/b+NHuaRLNnw+6apG/fLRS8HGbmG2a9HUwjOnK+tqxgMU9AEBdW11wq+MiPsycQPiBrbCyT&#10;gh/ysN2MR2tMte35TF0WShEh7FNUUIXQplL6oiKDfm5b4uh9W2cwROlKqR32EW4auUySR2mw5rhQ&#10;YUv7ioprdjMKHg7uvGsvr/n7p/PHm62/3NvlRanpZNg9gwg0hHv4v33SClbwdyXeAL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8MWDDAAAA2gAAAA8AAAAAAAAAAAAA&#10;AAAAoQIAAGRycy9kb3ducmV2LnhtbFBLBQYAAAAABAAEAPkAAACRAwAAAAA=&#10;" strokecolor="#4f81bd [3204]" strokeweight="2pt">
                  <v:stroke endarrow="open"/>
                  <v:shadow on="t" color="black" opacity="24903f" origin=",.5" offset="0,.55556mm"/>
                </v:shape>
                <v:shape id="Straight Arrow Connector 4" o:spid="_x0000_s1028" type="#_x0000_t32" style="position:absolute;left:29505;top:48754;width:10637;height:16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V5NsIAAADaAAAADwAAAGRycy9kb3ducmV2LnhtbESPX2vCQBDE3wt+h2MF3+rFYqWknlIE&#10;QQXBf9DXJbfNheb2Qm5r4rfvCYKPw8z8hpkve1+rK7WxCmxgMs5AERfBVlwauJzXrx+goiBbrAOT&#10;gRtFWC4GL3PMbej4SNeTlCpBOOZowIk0udaxcOQxjkNDnLyf0HqUJNtS2xa7BPe1fsuymfZYcVpw&#10;2NDKUfF7+vMGKifZZHvZN8fZYbuXzXu5O393xoyG/dcnKKFenuFHe2MNTOF+Jd0Av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V5NsIAAADaAAAADwAAAAAAAAAAAAAA&#10;AAChAgAAZHJzL2Rvd25yZXYueG1sUEsFBgAAAAAEAAQA+QAAAJADAAAAAA==&#10;" strokecolor="#4f81bd [3204]" strokeweight="2pt">
                  <v:stroke startarrow="open" endarrow="open"/>
                  <v:shadow on="t" color="black" opacity="24903f" origin=",.5" offset="0,.55556mm"/>
                </v:shape>
                <v:shape id="Straight Arrow Connector 5" o:spid="_x0000_s1029" type="#_x0000_t32" style="position:absolute;left:54633;top:49264;width:8804;height:5953;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mjKcMAAADaAAAADwAAAGRycy9kb3ducmV2LnhtbESPQWvCQBSE7wX/w/IEb3VjwSDRVVQq&#10;Sg+FqgePj+wzG82+jdk1xn/fLRQ8DjPzDTNbdLYSLTW+dKxgNExAEOdOl1woOB427xMQPiBrrByT&#10;gid5WMx7bzPMtHvwD7X7UIgIYZ+hAhNCnUnpc0MW/dDVxNE7u8ZiiLIppG7wEeG2kh9JkkqLJccF&#10;gzWtDeXX/d0qOPnz87vdfE62X6vD7rKU6e1qUqUG/W45BRGoC6/wf3unFYzh70q8AX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JoynDAAAA2gAAAA8AAAAAAAAAAAAA&#10;AAAAoQIAAGRycy9kb3ducmV2LnhtbFBLBQYAAAAABAAEAPkAAACRAwAAAAA=&#10;" strokecolor="#4f81bd [3204]" strokeweight="2pt">
                  <v:stroke endarrow="open"/>
                  <v:shadow on="t" color="black" opacity="24903f" origin=",.5" offset="0,.55556mm"/>
                </v:shape>
                <v:shape id="Straight Arrow Connector 6" o:spid="_x0000_s1030" type="#_x0000_t32" style="position:absolute;left:58430;top:48754;width:9926;height:5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C2sIAAADaAAAADwAAAGRycy9kb3ducmV2LnhtbESPX2vCQBDE3wt+h2OFvtWLhQaJniKC&#10;oAWh/gFfl9yaC+b2Qm5r0m/fKxR8HGbmN8xiNfhGPaiLdWAD00kGirgMtubKwOW8fZuBioJssQlM&#10;Bn4owmo5ellgYUPPR3qcpFIJwrFAA06kLbSOpSOPcRJa4uTdQudRkuwqbTvsE9w3+j3Lcu2x5rTg&#10;sKWNo/J++vYGaifZdH85tMf8a3+Q3Uf1eb72xryOh/UclNAgz/B/e2cN5PB3Jd0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tC2sIAAADaAAAADwAAAAAAAAAAAAAA&#10;AAChAgAAZHJzL2Rvd25yZXYueG1sUEsFBgAAAAAEAAQA+QAAAJADAAAAAA==&#10;" strokecolor="#4f81bd [3204]" strokeweight="2pt">
                  <v:stroke startarrow="open" endarrow="open"/>
                  <v:shadow on="t" color="black" opacity="24903f" origin=",.5" offset="0,.55556mm"/>
                </v:shape>
                <v:shapetype id="_x0000_t202" coordsize="21600,21600" o:spt="202" path="m,l,21600r21600,l21600,xe">
                  <v:stroke joinstyle="miter"/>
                  <v:path gradientshapeok="t" o:connecttype="rect"/>
                </v:shapetype>
                <v:shape id="TextBox 4" o:spid="_x0000_s1031" type="#_x0000_t202" style="position:absolute;left:45733;top:20935;width:8900;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mJ8IA&#10;AADaAAAADwAAAGRycy9kb3ducmV2LnhtbESPQYvCMBSE7wv+h/AEb2uqB5VqFBFE8eTqKh6fzbMt&#10;Ni8libW7v34jCHscZuYbZrZoTSUacr60rGDQT0AQZ1aXnCv4Pq4/JyB8QNZYWSYFP+RhMe98zDDV&#10;9slf1BxCLiKEfYoKihDqVEqfFWTQ921NHL2bdQZDlC6X2uEzwk0lh0kykgZLjgsF1rQqKLsfHkbB&#10;aLi8jPc1X+/n9X7jyt9TtWtOSvW67XIKIlAb/sPv9lYrGMPrSrw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P+YnwgAAANoAAAAPAAAAAAAAAAAAAAAAAJgCAABkcnMvZG93&#10;bnJldi54bWxQSwUGAAAAAAQABAD1AAAAhwMAAAAA&#10;" fillcolor="#b6dde8 [1304]"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CINAHL</w:t>
                        </w:r>
                      </w:p>
                    </w:txbxContent>
                  </v:textbox>
                </v:shape>
                <v:shape id="TextBox 5" o:spid="_x0000_s1032" type="#_x0000_t202" style="position:absolute;left:6975;top:6423;width:83894;height:10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Ycr8A&#10;AADaAAAADwAAAGRycy9kb3ducmV2LnhtbERPy4rCMBTdC/MP4Q6400Rh1FajiDAwIAg+ZnB5aa5t&#10;sbmpTabWvzcLweXhvBerzlaipcaXjjWMhgoEceZMybmG0/F7MAPhA7LByjFpeJCH1fKjt8DUuDvv&#10;qT2EXMQQ9ilqKEKoUyl9VpBFP3Q1ceQurrEYImxyaRq8x3BbybFSE2mx5NhQYE2bgrLr4d9qUOck&#10;sdtfvCYTtZt+tQ/5F25S6/5nt56DCNSFt/jl/jEa4tZ4Jd4AuX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j5hyvwAAANoAAAAPAAAAAAAAAAAAAAAAAJgCAABkcnMvZG93bnJl&#10;di54bWxQSwUGAAAAAAQABAD1AAAAhAMAAAAA&#10;" fillcolor="#c6d9f1 [671]" strokecolor="#92cddc [1944]">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2"/>
                            <w:szCs w:val="32"/>
                          </w:rPr>
                          <w:t xml:space="preserve">(P) In Adult Intensive Care Unit patients, (I) does the application of Sacral Mepilex (or like dressing) to lower back/coccyx/sacral area, (C) when compared to no use of Sacral Mepilex on the lower back/coccyx/sacral area, (O) lead to a decreased incident of </w:t>
                        </w:r>
                        <w:r>
                          <w:rPr>
                            <w:rFonts w:cstheme="minorBidi"/>
                            <w:color w:val="000000" w:themeColor="text1"/>
                            <w:kern w:val="24"/>
                            <w:sz w:val="32"/>
                            <w:szCs w:val="32"/>
                          </w:rPr>
                          <w:t>pressure</w:t>
                        </w:r>
                        <w:r>
                          <w:rPr>
                            <w:rFonts w:asciiTheme="minorHAnsi" w:hAnsi="Calibri" w:cstheme="minorBidi"/>
                            <w:color w:val="000000" w:themeColor="text1"/>
                            <w:kern w:val="24"/>
                            <w:sz w:val="32"/>
                            <w:szCs w:val="32"/>
                          </w:rPr>
                          <w:t xml:space="preserve"> ulcer formation in the coccyx/sacral area (T) throughout the patients ICU stay. </w:t>
                        </w:r>
                      </w:p>
                    </w:txbxContent>
                  </v:textbox>
                </v:shape>
                <v:shape id="TextBox 6" o:spid="_x0000_s1033" type="#_x0000_t202" style="position:absolute;left:6975;top:20935;width:20730;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6NQcQA&#10;AADaAAAADwAAAGRycy9kb3ducmV2LnhtbESP3WrCQBSE7wu+w3KE3ulGC1qjqwSl/kEpVbG3h+xp&#10;EsyeTbOrxrd3BaGXw8x8w0xmjSnFhWpXWFbQ60YgiFOrC84UHPYfnXcQziNrLC2Tghs5mE1bLxOM&#10;tb3yN112PhMBwi5GBbn3VSylS3My6Lq2Ig7er60N+iDrTOoarwFuStmPooE0WHBYyLGieU7paXc2&#10;CpIfPV8taXNo3pK/z+3xa0H94UKp13aTjEF4avx/+NleawUjeFwJN0B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jUHEAAAA2gAAAA8AAAAAAAAAAAAAAAAAmAIAAGRycy9k&#10;b3ducmV2LnhtbFBLBQYAAAAABAAEAPUAAACJAwAAAAA=&#10;" fillcolor="#4bacc6 [3208]"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Database Searched</w:t>
                        </w:r>
                      </w:p>
                    </w:txbxContent>
                  </v:textbox>
                </v:shape>
                <v:shape id="TextBox 7" o:spid="_x0000_s1034" type="#_x0000_t202" style="position:absolute;left:67170;top:20935;width:23699;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088MA&#10;AADbAAAADwAAAGRycy9kb3ducmV2LnhtbESPT2sCMRDF74V+hzBCbzWrB5GtUVQo9FCw/vkAw2a6&#10;WU0myybV1E/fORS8zfDevPebxaoEr640pC6ygcm4AkXcRNtxa+B0fH+dg0oZ2aKPTAZ+KcFq+fy0&#10;wNrGG+/pesitkhBONRpwOfe11qlxFDCNY08s2nccAmZZh1bbAW8SHryeVtVMB+xYGhz2tHXUXA4/&#10;wYC9T8+f2Tfze9ltOPivotdHZ8zLqKzfQGUq+WH+v/6wgi/08osMo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B088MAAADbAAAADwAAAAAAAAAAAAAAAACYAgAAZHJzL2Rv&#10;d25yZXYueG1sUEsFBgAAAAAEAAQA9QAAAIgDAAAAAA==&#10;" fillcolor="#b2a1c7 [194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Search Terms</w:t>
                        </w:r>
                      </w:p>
                    </w:txbxContent>
                  </v:textbox>
                </v:shape>
                <v:shape id="TextBox 8" o:spid="_x0000_s1035" type="#_x0000_t202" style="position:absolute;left:6975;top:28874;width:27432;height:14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X3DsIA&#10;AADbAAAADwAAAGRycy9kb3ducmV2LnhtbERPS4vCMBC+C/6HMII3TfUgUo0iPpZld1lQ68Hb2Ixt&#10;tZmUJmr33xthwdt8fM+ZzhtTijvVrrCsYNCPQBCnVhecKUj2m94YhPPIGkvLpOCPHMxn7dYUY20f&#10;vKX7zmcihLCLUUHufRVL6dKcDLq+rYgDd7a1QR9gnUld4yOEm1IOo2gkDRYcGnKsaJlTet3djALz&#10;fdikx3Xy+8MXmXyUX6fxbXVSqttpFhMQnhr/Fv+7P3WYP4DXL+E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VfcOwgAAANsAAAAPAAAAAAAAAAAAAAAAAJgCAABkcnMvZG93&#10;bnJldi54bWxQSwUGAAAAAAQABAD1AAAAhwMAAAAA&#10;" fillcolor="#ccc0d9 [130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Population</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Adult (465640) or Inpatients (49203) or Intensive Care Units (14871)</w:t>
                        </w:r>
                      </w:p>
                    </w:txbxContent>
                  </v:textbox>
                </v:shape>
                <v:shape id="TextBox 9" o:spid="_x0000_s1036" type="#_x0000_t202" style="position:absolute;left:35174;top:28874;width:27432;height:14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pecIA&#10;AADbAAAADwAAAGRycy9kb3ducmV2LnhtbERPS4vCMBC+C/6HMII3TfUgUo0iPpZld1lQ68Hb2Ixt&#10;tZmUJmr33xthwdt8fM+ZzhtTijvVrrCsYNCPQBCnVhecKUj2m94YhPPIGkvLpOCPHMxn7dYUY20f&#10;vKX7zmcihLCLUUHufRVL6dKcDLq+rYgDd7a1QR9gnUld4yOEm1IOo2gkDRYcGnKsaJlTet3djALz&#10;fdikx3Xy+8MXmXyUX6fxbXVSqttpFhMQnhr/Fv+7P3WYP4TXL+E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h2l5wgAAANsAAAAPAAAAAAAAAAAAAAAAAJgCAABkcnMvZG93&#10;bnJldi54bWxQSwUGAAAAAAQABAD1AAAAhwMAAAAA&#10;" fillcolor="#ccc0d9 [130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Intervention</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28"/>
                            <w:szCs w:val="28"/>
                          </w:rPr>
                          <w:t>Mepilex (128) or Sacral Dressing (40) or Coccyx Dressing (12) or Pressure Dressing (1184) or Back Dressing (124) or Foam Dressing (1084)</w:t>
                        </w:r>
                      </w:p>
                    </w:txbxContent>
                  </v:textbox>
                </v:shape>
                <v:shape id="TextBox 10" o:spid="_x0000_s1037" type="#_x0000_t202" style="position:absolute;left:63437;top:28874;width:27432;height:14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vM4sIA&#10;AADbAAAADwAAAGRycy9kb3ducmV2LnhtbERPTWvCQBC9C/6HZQRvulFBJHWV0qqISkFND97G7JjE&#10;ZmdDdtX477sFobd5vM+ZzhtTijvVrrCsYNCPQBCnVhecKUiOy94EhPPIGkvLpOBJDuazdmuKsbYP&#10;3tP94DMRQtjFqCD3voqldGlOBl3fVsSBu9jaoA+wzqSu8RHCTSmHUTSWBgsODTlW9JFT+nO4GQVm&#10;+71MT4vka8dXmazKzXly+zwr1e00728gPDX+X/xyr3WYP4K/X8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y8ziwgAAANsAAAAPAAAAAAAAAAAAAAAAAJgCAABkcnMvZG93&#10;bnJldi54bWxQSwUGAAAAAAQABAD1AAAAhwMAAAAA&#10;" fillcolor="#ccc0d9 [130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Outcome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Ulcer (12998)</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Sore (4552</w:t>
                        </w:r>
                      </w:p>
                    </w:txbxContent>
                  </v:textbox>
                </v:shape>
                <v:shape id="TextBox 11" o:spid="_x0000_s1038" type="#_x0000_t202" style="position:absolute;left:31447;top:47369;width:6092;height:3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8/8EA&#10;AADbAAAADwAAAGRycy9kb3ducmV2LnhtbERPTWsCMRC9C/0PYQreNNtqxW6NUgTRk1Btob0Nm3Gz&#10;djNZk6jrvzeC4G0e73Mms9bW4kQ+VI4VvPQzEMSF0xWXCr63i94YRIjIGmvHpOBCAWbTp84Ec+3O&#10;/EWnTSxFCuGQowITY5NLGQpDFkPfNcSJ2zlvMSboS6k9nlO4reVrlo2kxYpTg8GG5oaK/83RKvjx&#10;v9nyMHp/+9uTO+z2a9OMB0ap7nP7+QEiUhsf4rt7pdP8Idx+SQfI6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qPP/BAAAA2wAAAA8AAAAAAAAAAAAAAAAAmAIAAGRycy9kb3du&#10;cmV2LnhtbFBLBQYAAAAABAAEAPUAAACGAwAAAAA=&#10;" fillcolor="#c2d69b [1942]"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AND</w:t>
                        </w:r>
                      </w:p>
                    </w:txbxContent>
                  </v:textbox>
                </v:shape>
                <v:shape id="TextBox 12" o:spid="_x0000_s1039" type="#_x0000_t202" style="position:absolute;left:60677;top:47333;width:6092;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ZZMEA&#10;AADbAAAADwAAAGRycy9kb3ducmV2LnhtbERPS2sCMRC+F/ofwhS8aVaLolujiCD1JNQH2NuwGTer&#10;m8maRN3++6Yg9DYf33Om89bW4k4+VI4V9HsZCOLC6YpLBfvdqjsGESKyxtoxKfihAPPZ68sUc+0e&#10;/EX3bSxFCuGQowITY5NLGQpDFkPPNcSJOzlvMSboS6k9PlK4reUgy0bSYsWpwWBDS0PFZXuzCg7+&#10;mH1eR5Ph95nc9XTemGb8bpTqvLWLDxCR2vgvfrrXOs0fwt8v6QA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mmWTBAAAA2wAAAA8AAAAAAAAAAAAAAAAAmAIAAGRycy9kb3du&#10;cmV2LnhtbFBLBQYAAAAABAAEAPUAAACGAwAAAAA=&#10;" fillcolor="#c2d69b [1942]"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AND</w:t>
                        </w:r>
                      </w:p>
                    </w:txbxContent>
                  </v:textbox>
                </v:shape>
                <v:shape id="TextBox 14" o:spid="_x0000_s1040" type="#_x0000_t202" style="position:absolute;left:33073;top:55217;width:33499;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hJZr8A&#10;AADbAAAADwAAAGRycy9kb3ducmV2LnhtbERPTYvCMBC9L/gfwgje1lTRItVYiiB61fWwexuasS02&#10;k9hEW//9ZkHY2zze52zywbTiSZ1vLCuYTRMQxKXVDVcKLl/7zxUIH5A1tpZJwYs85NvRxwYzbXs+&#10;0fMcKhFD2GeooA7BZVL6siaDfmodceSutjMYIuwqqTvsY7hp5TxJUmmw4dhQo6NdTeXt/DAKDsV8&#10;Ycul52v/k+rv+92dLoNTajIeijWIQEP4F7/dRx3np/D3SzxAbn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2ElmvwAAANsAAAAPAAAAAAAAAAAAAAAAAJgCAABkcnMvZG93bnJl&#10;di54bWxQSwUGAAAAAAQABAD1AAAAhAMAAAAA&#10;" fillcolor="#92cddc [194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Boolean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205</w:t>
                        </w:r>
                      </w:p>
                    </w:txbxContent>
                  </v:textbox>
                </v:shape>
                <v:shape id="TextBox 15" o:spid="_x0000_s1041" type="#_x0000_t202" style="position:absolute;left:40719;top:64763;width:17880;height:17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bE8IA&#10;AADbAAAADwAAAGRycy9kb3ducmV2LnhtbERPTWsCMRC9F/ofwhR606weql3NLlIqWBRKbRGP42bc&#10;LG4mS5Lq+u9NQehtHu9z5mVvW3EmHxrHCkbDDARx5XTDtYKf7+VgCiJEZI2tY1JwpQBl8fgwx1y7&#10;C3/ReRtrkUI45KjAxNjlUobKkMUwdB1x4o7OW4wJ+lpqj5cUbls5zrIXabHh1GCwozdD1Wn7axW8&#10;Vu9TuzzsGvPJH/Vmt/B+f10r9fzUL2YgIvXxX3x3r3SaP4G/X9IBsr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6hsTwgAAANsAAAAPAAAAAAAAAAAAAAAAAJgCAABkcnMvZG93&#10;bnJldi54bWxQSwUGAAAAAAQABAD1AAAAhwMAAAAA&#10;" fillcolor="#b6dde8 [130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2000-2011</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English Language</w:t>
                        </w:r>
                      </w:p>
                    </w:txbxContent>
                  </v:textbox>
                </v:shape>
                <v:shape id="TextBox 16" o:spid="_x0000_s1042" type="#_x0000_t202" style="position:absolute;left:71467;top:63180;width:19402;height:17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nxMQA&#10;AADbAAAADwAAAGRycy9kb3ducmV2LnhtbESPO2/DMAyE9wL5DwIDdGtkd2gSN4qRBE2RbnkNGQmL&#10;fqAW5Vpq7P77cijQjcQd7z6u8tG16k59aDwbSGcJKOLC24YrA9fL/mkBKkRki61nMvBDAfL15GGF&#10;mfUDn+h+jpWSEA4ZGqhj7DKtQ1GTwzDzHbFope8dRln7StseBwl3rX5OkhftsGFpqLGjXU3F5/nb&#10;GeiG5e6rfD++jeXWFh/z274MnBrzOB03r6AijfHf/Hd9sIIvsPKLD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CZ8TEAAAA2wAAAA8AAAAAAAAAAAAAAAAAmAIAAGRycy9k&#10;b3ducmV2LnhtbFBLBQYAAAAABAAEAPUAAACJAwAAAAA=&#10;" fillcolor="#8064a2 [3207]"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67</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2000-2011</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English Language</w:t>
                        </w:r>
                      </w:p>
                    </w:txbxContent>
                  </v:textbox>
                </v:shape>
                <v:shape id="TextBox 17" o:spid="_x0000_s1043" type="#_x0000_t202" style="position:absolute;left:7775;top:63180;width:21369;height:17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NIsIA&#10;AADbAAAADwAAAGRycy9kb3ducmV2LnhtbERP22rCQBB9L/gPywh9040WtEZXCUq9QSlVsa9DdpoE&#10;s7NpdtX4964g9G0O5zqTWWNKcaHaFZYV9LoRCOLU6oIzBYf9R+cdhPPIGkvLpOBGDmbT1ssEY22v&#10;/E2Xnc9ECGEXo4Lc+yqW0qU5GXRdWxEH7tfWBn2AdSZ1jdcQbkrZj6KBNFhwaMixonlO6Wl3NgqS&#10;Hz1fLWlzaN6Sv8/t8WtB/eFCqdd2k4xBeGr8v/jpXuswfwSPX8IBcn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tg0iwgAAANsAAAAPAAAAAAAAAAAAAAAAAJgCAABkcnMvZG93&#10;bnJldi54bWxQSwUGAAAAAAQABAD1AAAAhwMAAAAA&#10;" fillcolor="#4bacc6 [3208]"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138</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Older than 2000</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Not Peer Reviewed</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Non Research Article</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Foreign Language</w:t>
                        </w:r>
                      </w:p>
                    </w:txbxContent>
                  </v:textbox>
                </v:shape>
                <v:shape id="TextBox 18" o:spid="_x0000_s1044" type="#_x0000_t202" style="position:absolute;left:9263;top:45692;width:20242;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vScEA&#10;AADbAAAADwAAAGRycy9kb3ducmV2LnhtbERPz2vCMBS+D/wfwhN2W9M5EOkaRYrKToK67fzWvLVZ&#10;m5faZG3975fDwOPH9zvfTLYVA/XeOFbwnKQgiEunDVcK3i/7pxUIH5A1to5JwY08bNazhxwz7UY+&#10;0XAOlYgh7DNUUIfQZVL6siaLPnEdceS+XW8xRNhXUvc4xnDbykWaLqVFw7Ghxo6Kmsrm/GsVHC+7&#10;lx8rD8X188sU5gObbTc1Sj3Op+0riEBTuIv/3W9awSKuj1/i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Q70nBAAAA2wAAAA8AAAAAAAAAAAAAAAAAmAIAAGRycy9kb3du&#10;cmV2LnhtbFBLBQYAAAAABAAEAPUAAACGAwAAAAA=&#10;" fillcolor="#e5dfec [66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P</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Results—514448</w:t>
                        </w:r>
                      </w:p>
                    </w:txbxContent>
                  </v:textbox>
                </v:shape>
                <v:shape id="TextBox 19" o:spid="_x0000_s1045" type="#_x0000_t202" style="position:absolute;left:40142;top:45522;width:18288;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K0sMA&#10;AADbAAAADwAAAGRycy9kb3ducmV2LnhtbESPQWvCQBSE70L/w/IK3sxGC0XSbERCLT0JatvzM/tM&#10;tsm+jdmtxn/fLRQ8DjPzDZOvRtuJCw3eOFYwT1IQxJXThmsFH4fNbAnCB2SNnWNScCMPq+JhkmOm&#10;3ZV3dNmHWkQI+wwVNCH0mZS+asiiT1xPHL2TGyyGKIda6gGvEW47uUjTZ2nRcFxosKeyoard/1gF&#10;28Pr07eVb+X562hK84ntuh9bpaaP4/oFRKAx3MP/7XetYDGHvy/xB8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xK0sMAAADbAAAADwAAAAAAAAAAAAAAAACYAgAAZHJzL2Rv&#10;d25yZXYueG1sUEsFBgAAAAAEAAQA9QAAAIgDAAAAAA==&#10;" fillcolor="#e5dfec [66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I</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Results—2279</w:t>
                        </w:r>
                      </w:p>
                    </w:txbxContent>
                  </v:textbox>
                </v:shape>
                <v:shape id="TextBox 20" o:spid="_x0000_s1046" type="#_x0000_t202" style="position:absolute;left:68356;top:45522;width:20394;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7UpcMA&#10;AADbAAAADwAAAGRycy9kb3ducmV2LnhtbESPT2vCQBTE7wW/w/KE3urGCFKiq0iwxVPBv+dn9pms&#10;yb5Ns1uN394tFHocZuY3zHzZ20bcqPPGsYLxKAFBXDhtuFRw2H+8vYPwAVlj45gUPMjDcjF4mWOm&#10;3Z23dNuFUkQI+wwVVCG0mZS+qMiiH7mWOHoX11kMUXal1B3eI9w2Mk2SqbRoOC5U2FJeUVHvfqyC&#10;r/16crXyM/8+nU1ujliv2r5W6nXYr2YgAvXhP/zX3mgFaQq/X+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7UpcMAAADbAAAADwAAAAAAAAAAAAAAAACYAgAAZHJzL2Rv&#10;d25yZXYueG1sUEsFBgAAAAAEAAQA9QAAAIgDAAAAAA==&#10;" fillcolor="#e5dfec [66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 xml:space="preserve">Boolean </w:t>
                        </w:r>
                        <w:r>
                          <w:rPr>
                            <w:rFonts w:asciiTheme="minorHAnsi" w:hAnsi="Calibri" w:cstheme="minorBidi"/>
                            <w:b/>
                            <w:bCs/>
                            <w:i/>
                            <w:iCs/>
                            <w:color w:val="000000" w:themeColor="text1"/>
                            <w:kern w:val="24"/>
                            <w:sz w:val="36"/>
                            <w:szCs w:val="36"/>
                          </w:rPr>
                          <w:t>O</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Results—14952</w:t>
                        </w:r>
                      </w:p>
                    </w:txbxContent>
                  </v:textbox>
                </v:shape>
                <v:shape id="Straight Arrow Connector 23" o:spid="_x0000_s1047" type="#_x0000_t32" style="position:absolute;left:27705;top:22782;width:18028;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ZbqsQAAADbAAAADwAAAGRycy9kb3ducmV2LnhtbESPW2sCMRSE3wv+h3AE32pWpaVsjSKi&#10;ILQW1sv76eZ0d+3mZEmyl/57Uyj0cZiZb5jlejC16Mj5yrKC2TQBQZxbXXGh4HLeP76A8AFZY22Z&#10;FPyQh/Vq9LDEVNueM+pOoRARwj5FBWUITSqlz0sy6Ke2IY7el3UGQ5SukNphH+GmlvMkeZYGK44L&#10;JTa0LSn/PrVGwdPOZZvm9n7+uDq/b2316Y63N6Um42HzCiLQEP7Df+2DVjBf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VluqxAAAANsAAAAPAAAAAAAAAAAA&#10;AAAAAKECAABkcnMvZG93bnJldi54bWxQSwUGAAAAAAQABAD5AAAAkgMAAAAA&#10;" strokecolor="#4f81bd [3204]" strokeweight="2pt">
                  <v:stroke endarrow="open"/>
                  <v:shadow on="t" color="black" opacity="24903f" origin=",.5" offset="0,.55556mm"/>
                </v:shape>
                <v:shape id="Straight Arrow Connector 24" o:spid="_x0000_s1048" type="#_x0000_t32" style="position:absolute;left:54633;top:22782;width:12537;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D3sQAAADbAAAADwAAAGRycy9kb3ducmV2LnhtbESPW2sCMRSE3wv+h3AE32pWsaVsjSKi&#10;ILQW1sv76eZ0d+3mZEmyl/57Uyj0cZiZb5jlejC16Mj5yrKC2TQBQZxbXXGh4HLeP76A8AFZY22Z&#10;FPyQh/Vq9LDEVNueM+pOoRARwj5FBWUITSqlz0sy6Ke2IY7el3UGQ5SukNphH+GmlvMkeZYGK44L&#10;JTa0LSn/PrVGwdPOZZvm9n7+uDq/b2316Y63N6Um42HzCiLQEP7Df+2DVjBf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v8PexAAAANsAAAAPAAAAAAAAAAAA&#10;AAAAAKECAABkcnMvZG93bnJldi54bWxQSwUGAAAAAAQABAD5AAAAkgMAAAAA&#10;" strokecolor="#4f81bd [3204]" strokeweight="2pt">
                  <v:stroke endarrow="open"/>
                  <v:shadow on="t" color="black" opacity="24903f" origin=",.5" offset="0,.55556mm"/>
                </v:shape>
                <v:shape id="Straight Arrow Connector 25" o:spid="_x0000_s1049" type="#_x0000_t32" style="position:absolute;left:75963;top:25818;width:4246;height:186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F2SsQAAADbAAAADwAAAGRycy9kb3ducmV2LnhtbESPQWvCQBSE70L/w/KE3upGQbExm1AK&#10;lmIR0Sp4fGRfk5Ds23R3q+m/7woFj8PMfMNkxWA6cSHnG8sKppMEBHFpdcOVguPn+mkJwgdkjZ1l&#10;UvBLHor8YZRhqu2V93Q5hEpECPsUFdQh9KmUvqzJoJ/Ynjh6X9YZDFG6SmqH1wg3nZwlyUIabDgu&#10;1NjTa01le/gxCrbfu0VTfTy/ufWp3fSJxfOcN0o9joeXFYhAQ7iH/9vvWsFsDrcv8QfI/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XZKxAAAANsAAAAPAAAAAAAAAAAA&#10;AAAAAKECAABkcnMvZG93bnJldi54bWxQSwUGAAAAAAQABAD5AAAAkgMAAAAA&#10;" strokecolor="#4f81bd [3204]" strokeweight="2pt">
                  <v:stroke endarrow="open"/>
                  <v:shadow on="t" color="black" opacity="24903f" origin=",.5" offset="0,.55556mm"/>
                </v:shape>
                <v:shape id="Straight Arrow Connector 26" o:spid="_x0000_s1050" type="#_x0000_t32" style="position:absolute;left:47732;top:-2413;width:4246;height:583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PoPcQAAADbAAAADwAAAGRycy9kb3ducmV2LnhtbESPQWvCQBSE7wX/w/IEb7ppwNBGVymC&#10;pShSait4fGSfSUj2bdxdNf33XUHocZiZb5j5sjetuJLztWUFz5MEBHFhdc2lgp/v9fgFhA/IGlvL&#10;pOCXPCwXg6c55tre+Iuu+1CKCGGfo4IqhC6X0hcVGfQT2xFH72SdwRClK6V2eItw08o0STJpsOa4&#10;UGFHq4qKZn8xCnbnz6wut6/vbn1oNl1i8TjljVKjYf82AxGoD//hR/tDK0gzu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k+g9xAAAANsAAAAPAAAAAAAAAAAA&#10;AAAAAKECAABkcnMvZG93bnJldi54bWxQSwUGAAAAAAQABAD5AAAAkgMAAAAA&#10;" strokecolor="#4f81bd [3204]" strokeweight="2pt">
                  <v:stroke endarrow="open"/>
                  <v:shadow on="t" color="black" opacity="24903f" origin=",.5" offset="0,.55556mm"/>
                </v:shape>
                <v:shape id="Straight Arrow Connector 27" o:spid="_x0000_s1051" type="#_x0000_t32" style="position:absolute;left:61832;top:11686;width:4246;height:30129;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NpsQAAADbAAAADwAAAGRycy9kb3ducmV2LnhtbESP3WoCMRSE74W+QzgF7zRbwZ9ujVIK&#10;iigiblvo5WFzuru4OVmTqOvbG0HwcpiZb5jpvDW1OJPzlWUFb/0EBHFudcWFgp/vRW8CwgdkjbVl&#10;UnAlD/PZS2eKqbYX3tM5C4WIEPYpKihDaFIpfV6SQd+3DXH0/q0zGKJ0hdQOLxFuajlIkpE0WHFc&#10;KLGhr5LyQ3YyCrbH3agqNu9Lt/g9rJvE4t+Q10p1X9vPDxCB2vAMP9orrWAwhv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302mxAAAANsAAAAPAAAAAAAAAAAA&#10;AAAAAKECAABkcnMvZG93bnJldi54bWxQSwUGAAAAAAQABAD5AAAAkgMAAAAA&#10;" strokecolor="#4f81bd [3204]" strokeweight="2pt">
                  <v:stroke endarrow="open"/>
                  <v:shadow on="t" color="black" opacity="24903f" origin=",.5" offset="0,.55556mm"/>
                </v:shape>
                <v:shape id="Straight Arrow Connector 28" o:spid="_x0000_s1052" type="#_x0000_t32" style="position:absolute;left:19016;top:44016;width:2044;height:1307;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DZ1MEAAADbAAAADwAAAGRycy9kb3ducmV2LnhtbERPW2vCMBR+H/gfwhn4tqYTlFkbRQSH&#10;OMbwBj4emmNbbE66JLbdv18eBnv8+O75ajCN6Mj52rKC1yQFQVxYXXOp4HzavryB8AFZY2OZFPyQ&#10;h9Vy9JRjpm3PB+qOoRQxhH2GCqoQ2kxKX1Rk0Ce2JY7czTqDIUJXSu2wj+GmkZM0nUmDNceGClva&#10;VFTcjw+j4PP7a1aXH/N3t73c921q8TrlvVLj52G9ABFoCP/iP/dOK5jEsfFL/AFy+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QNnUwQAAANsAAAAPAAAAAAAAAAAAAAAA&#10;AKECAABkcnMvZG93bnJldi54bWxQSwUGAAAAAAQABAD5AAAAjwMAAAAA&#10;" strokecolor="#4f81bd [3204]" strokeweight="2pt">
                  <v:stroke endarrow="open"/>
                  <v:shadow on="t" color="black" opacity="24903f" origin=",.5" offset="0,.55556mm"/>
                </v:shape>
                <v:shape id="Straight Arrow Connector 29" o:spid="_x0000_s1053" type="#_x0000_t32" style="position:absolute;left:47791;top:44431;width:2190;height: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x8T8QAAADbAAAADwAAAGRycy9kb3ducmV2LnhtbESPQWvCQBSE7wX/w/KE3pqNQkVTVxEh&#10;pVikGFvo8ZF9JsHs23R3G9N/7xYEj8PMfMMs14NpRU/ON5YVTJIUBHFpdcOVgs9j/jQH4QOyxtYy&#10;KfgjD+vV6GGJmbYXPlBfhEpECPsMFdQhdJmUvqzJoE9sRxy9k3UGQ5SuktrhJcJNK6dpOpMGG44L&#10;NXa0rak8F79Gwf7nY9ZU74tXl3+dd11q8fuZd0o9jofNC4hAQ7iHb+03rWC6gP8v8Qf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DHxPxAAAANsAAAAPAAAAAAAAAAAA&#10;AAAAAKECAABkcnMvZG93bnJldi54bWxQSwUGAAAAAAQABAD5AAAAkgMAAAAA&#10;" strokecolor="#4f81bd [3204]" strokeweight="2pt">
                  <v:stroke endarrow="open"/>
                  <v:shadow on="t" color="black" opacity="24903f" origin=",.5" offset="0,.55556mm"/>
                </v:shape>
                <v:shape id="Straight Arrow Connector 31" o:spid="_x0000_s1054" type="#_x0000_t32" style="position:absolute;left:76916;top:43885;width:1874;height:140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pcDMIAAADbAAAADwAAAGRycy9kb3ducmV2LnhtbESPQYvCMBSE78L+h/AWvGmqLuJWoywW&#10;QfFkFfb6bJ5t2OalNFHrv98IgsdhZr5hFqvO1uJGrTeOFYyGCQjiwmnDpYLTcTOYgfABWWPtmBQ8&#10;yMNq+dFbYKrdnQ90y0MpIoR9igqqEJpUSl9UZNEPXUMcvYtrLYYo21LqFu8Rbms5TpKptGg4LlTY&#10;0Lqi4i+/WgW/3xy+5P6xy3b5iTJjzvk6OyvV/+x+5iACdeEdfrW3WsFkBM8v8Q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pcDMIAAADbAAAADwAAAAAAAAAAAAAA&#10;AAChAgAAZHJzL2Rvd25yZXYueG1sUEsFBgAAAAAEAAQA+QAAAJADAAAAAA==&#10;" strokecolor="#4f81bd [3204]" strokeweight="2pt">
                  <v:stroke endarrow="open"/>
                  <v:shadow on="t" color="black" opacity="24903f" origin=",.5" offset="0,.55556mm"/>
                </v:shape>
                <v:shape id="Straight Arrow Connector 32" o:spid="_x0000_s1055" type="#_x0000_t32" style="position:absolute;left:48200;top:63140;width:3082;height:16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F448QAAADbAAAADwAAAGRycy9kb3ducmV2LnhtbESPQWsCMRSE74L/ITzBW82qKHY1iggW&#10;sRRx24LHx+a5u7h52SZR13/fFAoeh5n5hlmsWlOLGzlfWVYwHCQgiHOrKy4UfH1uX2YgfEDWWFsm&#10;BQ/ysFp2OwtMtb3zkW5ZKESEsE9RQRlCk0rp85IM+oFtiKN3ts5giNIVUju8R7ip5ShJptJgxXGh&#10;xIY2JeWX7GoUfPwcplXx/vrmtt+XfZNYPE14r1S/167nIAK14Rn+b++0gvEI/r7EH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cXjjxAAAANsAAAAPAAAAAAAAAAAA&#10;AAAAAKECAABkcnMvZG93bnJldi54bWxQSwUGAAAAAAQABAD5AAAAkgMAAAAA&#10;" strokecolor="#4f81bd [3204]" strokeweight="2pt">
                  <v:stroke endarrow="open"/>
                  <v:shadow on="t" color="black" opacity="24903f" origin=",.5" offset="0,.55556mm"/>
                </v:shape>
                <v:shape id="Straight Arrow Connector 33" o:spid="_x0000_s1056" type="#_x0000_t32" style="position:absolute;left:29505;top:67584;width:11214;height:5951;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IcHcIAAADbAAAADwAAAGRycy9kb3ducmV2LnhtbESP3YrCMBSE74V9h3AWvBFNXfGvNsqu&#10;IIh3dvcBDs2xPzYnpcnW+vZGELwcZuYbJtn1phYdta60rGA6iUAQZ1aXnCv4+z2MVyCcR9ZYWyYF&#10;d3Kw234MEoy1vfGZutTnIkDYxaig8L6JpXRZQQbdxDbEwbvY1qAPss2lbvEW4KaWX1G0kAZLDgsF&#10;NrQvKLum/0bBcpSvTz9Ml8iU+6qZVh3PnVRq+Nl/b0B46v07/GoftYLZDJ5fwg+Q2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IcHcIAAADbAAAADwAAAAAAAAAAAAAA&#10;AAChAgAAZHJzL2Rvd25yZXYueG1sUEsFBgAAAAAEAAQA+QAAAJADAAAAAA==&#10;" strokecolor="#4f81bd [3204]" strokeweight="2pt">
                  <v:stroke endarrow="open"/>
                  <v:shadow on="t" color="black" opacity="24903f" origin=",.5" offset="0,.55556mm"/>
                </v:shape>
                <v:shape id="Straight Arrow Connector 34" o:spid="_x0000_s1057" type="#_x0000_t32" style="position:absolute;left:58599;top:67584;width:12662;height:59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X78YAAADbAAAADwAAAGRycy9kb3ducmV2LnhtbESPT2vCQBTE74LfYXmCt7qptaWk2YgI&#10;Nh6k/mkPHh/Z1yQ0+zZk15j46buFgsdhZn7DJMve1KKj1lWWFTzOIhDEudUVFwq+PjcPryCcR9ZY&#10;WyYFAzlYpuNRgrG2Vz5Sd/KFCBB2MSoovW9iKV1ekkE3sw1x8L5ta9AH2RZSt3gNcFPLeRS9SIMV&#10;h4USG1qXlP+cLkZBcTTnQzYM++H9fPvYdSZ79n2m1HTSr95AeOr9Pfzf3moFTwv4+xJ+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qF+/GAAAA2wAAAA8AAAAAAAAA&#10;AAAAAAAAoQIAAGRycy9kb3ducmV2LnhtbFBLBQYAAAAABAAEAPkAAACUAwAAAAA=&#10;" strokecolor="#4f81bd [3204]" strokeweight="2pt">
                  <v:stroke endarrow="open"/>
                  <v:shadow on="t" color="black" opacity="24903f" origin=",.5" offset="0,.55556mm"/>
                </v:shape>
                <v:shape id="TextBox 32" o:spid="_x0000_s1058" type="#_x0000_t202" style="position:absolute;left:6975;top:98053;width:15953;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pjUMUA&#10;AADbAAAADwAAAGRycy9kb3ducmV2LnhtbESPT2vCQBTE74V+h+UVeqsbU6oSXSUIYunJ+g+Pz+wz&#10;CWbfht1tTPvpuwWhx2FmfsPMFr1pREfO15YVDAcJCOLC6ppLBfvd6mUCwgdkjY1lUvBNHhbzx4cZ&#10;Ztre+JO6bShFhLDPUEEVQptJ6YuKDPqBbYmjd7HOYIjSlVI7vEW4aWSaJCNpsOa4UGFLy4qK6/bL&#10;KBil+Wm8afl8Pa42a1f/HJqP7qDU81OfT0EE6sN/+N5+1wpe3+DvS/w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mNQxQAAANsAAAAPAAAAAAAAAAAAAAAAAJgCAABkcnMv&#10;ZG93bnJldi54bWxQSwUGAAAAAAQABAD1AAAAigMAAAAA&#10;" fillcolor="#b6dde8 [1304]"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Google Scholar</w:t>
                        </w:r>
                      </w:p>
                    </w:txbxContent>
                  </v:textbox>
                </v:shape>
                <v:shape id="TextBox 34" o:spid="_x0000_s1059" type="#_x0000_t202" style="position:absolute;left:31189;top:98053;width:23699;height:9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VfMIA&#10;AADbAAAADwAAAGRycy9kb3ducmV2LnhtbESP3WoCMRSE7wXfIRyhd5rVgsjWKFYQelHwZ/sAh83p&#10;ZtvkZNlEjT69KRS8HGbmG2a5Ts6KC/Wh9axgOilAENdet9wo+Kp24wWIEJE1Ws+k4EYB1qvhYIml&#10;9lc+0uUUG5EhHEpUYGLsSilDbchhmPiOOHvfvncYs+wbqXu8ZrizclYUc+mw5bxgsKOtofr3dHYK&#10;9H328xltvbin/Ts7e0hyUxmlXkZp8wYiUorP8H/7Qyt4ncPfl/w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YBV8wgAAANsAAAAPAAAAAAAAAAAAAAAAAJgCAABkcnMvZG93&#10;bnJldi54bWxQSwUGAAAAAAQABAD1AAAAhwMAAAAA&#10;" fillcolor="#b2a1c7 [194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Search Terms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Sacral Mepilex &amp; Pressure Ulcer</w:t>
                        </w:r>
                      </w:p>
                    </w:txbxContent>
                  </v:textbox>
                </v:shape>
                <v:shape id="TextBox 36" o:spid="_x0000_s1060" type="#_x0000_t202" style="position:absolute;left:60403;top:98053;width:33499;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GwncEA&#10;AADbAAAADwAAAGRycy9kb3ducmV2LnhtbESPT4vCMBTE74LfITzBm6b+3aVrFBFEr7oedm+P5tkW&#10;m5fYRFu/vREEj8PM/IZZrFpTiTvVvrSsYDRMQBBnVpecKzj9bgffIHxA1lhZJgUP8rBadjsLTLVt&#10;+ED3Y8hFhLBPUUERgkul9FlBBv3QOuLonW1tMERZ51LX2ES4qeQ4SebSYMlxoUBHm4Kyy/FmFOzW&#10;46nNZp7Pzf9c/12v7nBqnVL9Xrv+ARGoDZ/wu73XCiZf8PoSf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hsJ3BAAAA2wAAAA8AAAAAAAAAAAAAAAAAmAIAAGRycy9kb3du&#10;cmV2LnhtbFBLBQYAAAAABAAEAPUAAACGAwAAAAA=&#10;" fillcolor="#92cddc [194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Google Scholar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24</w:t>
                        </w:r>
                      </w:p>
                    </w:txbxContent>
                  </v:textbox>
                </v:shape>
                <v:shape id="TextBox 38" o:spid="_x0000_s1061" type="#_x0000_t202" style="position:absolute;left:72454;top:107287;width:21448;height:18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DTAcEA&#10;AADbAAAADwAAAGRycy9kb3ducmV2LnhtbERPXWvCMBR9H+w/hDvwbaZTGK42FRkKjg2GnYiP1+ba&#10;FJubkkSt/355GOzxcL6LxWA7cSUfWscKXsYZCOLa6ZYbBbuf9fMMRIjIGjvHpOBOARbl40OBuXY3&#10;3tK1io1IIRxyVGBi7HMpQ23IYhi7njhxJ+ctxgR9I7XHWwq3nZxk2au02HJqMNjTu6H6XF2sgrd6&#10;NbPr47413/zRfO2X3h/un0qNnoblHESkIf6L/9wbrWCaxqYv6QfI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A0wHBAAAA2wAAAA8AAAAAAAAAAAAAAAAAmAIAAGRycy9kb3du&#10;cmV2LnhtbFBLBQYAAAAABAAEAPUAAACGAwAAAAA=&#10;" fillcolor="#b6dde8 [130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2000-2011</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Inadequate correlation to the PICOT</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Languages other than English</w:t>
                        </w:r>
                      </w:p>
                      <w:p w:rsidR="00707496" w:rsidRDefault="00707496" w:rsidP="00707496">
                        <w:pPr>
                          <w:pStyle w:val="ListParagraph"/>
                          <w:numPr>
                            <w:ilvl w:val="0"/>
                            <w:numId w:val="13"/>
                          </w:numPr>
                          <w:jc w:val="center"/>
                          <w:rPr>
                            <w:sz w:val="28"/>
                          </w:rPr>
                        </w:pPr>
                        <w:r>
                          <w:rPr>
                            <w:rFonts w:asciiTheme="minorHAnsi" w:hAnsi="Calibri" w:cstheme="minorBidi"/>
                            <w:color w:val="000000" w:themeColor="text1"/>
                            <w:kern w:val="24"/>
                            <w:sz w:val="28"/>
                            <w:szCs w:val="28"/>
                          </w:rPr>
                          <w:t xml:space="preserve">Overly specific patient populations </w:t>
                        </w:r>
                      </w:p>
                    </w:txbxContent>
                  </v:textbox>
                </v:shape>
                <v:shape id="TextBox 40" o:spid="_x0000_s1062" type="#_x0000_t202" style="position:absolute;left:52715;top:119826;width:14455;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eP8MA&#10;AADbAAAADwAAAGRycy9kb3ducmV2LnhtbESPT4vCMBTE7wt+h/AEb5qq4Go1ioqKe9tVDx4fzesf&#10;bF5qE233228EYY/DzPyGWaxaU4on1a6wrGA4iEAQJ1YXnCm4nPf9KQjnkTWWlknBLzlYLTsfC4y1&#10;bfiHniefiQBhF6OC3PsqltIlORl0A1sRBy+1tUEfZJ1JXWMT4KaUoyiaSIMFh4UcK9rmlNxOD6Og&#10;ambbe3r43rXpRidfn9d96nioVK/brucgPLX+P/xuH7WC8QxeX8IP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eP8MAAADbAAAADwAAAAAAAAAAAAAAAACYAgAAZHJzL2Rv&#10;d25yZXYueG1sUEsFBgAAAAAEAAQA9QAAAIgDAAAAAA==&#10;" fillcolor="#8064a2 [3207]"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w:t>
                        </w:r>
                      </w:p>
                    </w:txbxContent>
                  </v:textbox>
                </v:shape>
                <v:shape id="TextBox 42" o:spid="_x0000_s1063" type="#_x0000_t202" style="position:absolute;left:52626;top:111442;width:14544;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LosIA&#10;AADbAAAADwAAAGRycy9kb3ducmV2LnhtbERPy2rCQBTdF/yH4Qru6kQtVaKjBEVtC0V8oNtL5poE&#10;M3diZtT4986i0OXhvCezxpTiTrUrLCvodSMQxKnVBWcKDvvl+wiE88gaS8uk4EkOZtPW2wRjbR+8&#10;pfvOZyKEsItRQe59FUvp0pwMuq6tiAN3trVBH2CdSV3jI4SbUvaj6FMaLDg05FjRPKf0srsZBclJ&#10;z9cr+j40g+T6+3PcLKg/XCjVaTfJGISnxv+L/9xfWsFHWB++hB8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4uiwgAAANsAAAAPAAAAAAAAAAAAAAAAAJgCAABkcnMvZG93&#10;bnJldi54bWxQSwUGAAAAAAQABAD1AAAAhwMAAAAA&#10;" fillcolor="#4bacc6 [3208]"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23</w:t>
                        </w:r>
                      </w:p>
                    </w:txbxContent>
                  </v:textbox>
                </v:shape>
                <v:shape id="Straight Arrow Connector 41" o:spid="_x0000_s1064" type="#_x0000_t32" style="position:absolute;left:22928;top:99900;width:8261;height: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eF5sIAAADbAAAADwAAAGRycy9kb3ducmV2LnhtbESPQYvCMBSE74L/ITxhb5oqq0g1ioiC&#10;sLuCunt/Ns+22ryUJGr99xtB8DjMzDfMdN6YStzI+dKygn4vAUGcWV1yruD3sO6OQfiArLGyTAoe&#10;5GE+a7emmGp75x3d9iEXEcI+RQVFCHUqpc8KMuh7tiaO3sk6gyFKl0vt8B7hppKDJBlJgyXHhQJr&#10;WhaUXfZXo2C4crtFff4+bP+cX19teXQ/5y+lPjrNYgIiUBPe4Vd7oxV89uH5Jf4AOf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ReF5sIAAADbAAAADwAAAAAAAAAAAAAA&#10;AAChAgAAZHJzL2Rvd25yZXYueG1sUEsFBgAAAAAEAAQA+QAAAJADAAAAAA==&#10;" strokecolor="#4f81bd [3204]" strokeweight="2pt">
                  <v:stroke endarrow="open"/>
                  <v:shadow on="t" color="black" opacity="24903f" origin=",.5" offset="0,.55556mm"/>
                </v:shape>
                <v:shape id="Straight Arrow Connector 42" o:spid="_x0000_s1065" type="#_x0000_t32" style="position:absolute;left:54888;top:101285;width:5515;height:13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lZfcUAAADbAAAADwAAAGRycy9kb3ducmV2LnhtbESPQWvCQBSE7wX/w/IEb3Wj2CKpq4ig&#10;8VCssT14fGRfk2D2bciuMfHXu0Khx2FmvmEWq85UoqXGlZYVTMYRCOLM6pJzBT/f29c5COeRNVaW&#10;SUFPDlbLwcsCY21vnFJ78rkIEHYxKii8r2MpXVaQQTe2NXHwfm1j0AfZ5FI3eAtwU8lpFL1LgyWH&#10;hQJr2hSUXU5XoyBPzfmY9P1XvzvfD5+tSd58lyg1GnbrDxCeOv8f/mvvtYLZFJ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lZfcUAAADbAAAADwAAAAAAAAAA&#10;AAAAAAChAgAAZHJzL2Rvd25yZXYueG1sUEsFBgAAAAAEAAQA+QAAAJMDAAAAAA==&#10;" strokecolor="#4f81bd [3204]" strokeweight="2pt">
                  <v:stroke endarrow="open"/>
                  <v:shadow on="t" color="black" opacity="24903f" origin=",.5" offset="0,.55556mm"/>
                </v:shape>
                <v:shape id="Straight Arrow Connector 43" o:spid="_x0000_s1066" type="#_x0000_t32" style="position:absolute;left:81117;top:105225;width:2770;height:1353;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IUncIAAADbAAAADwAAAGRycy9kb3ducmV2LnhtbESPQYvCMBSE78L+h/AWvGm6q4hbjbJY&#10;BMWTVdjrs3m2YZuX0kSt/94IgsdhZr5h5svO1uJKrTeOFXwNExDEhdOGSwXHw3owBeEDssbaMSm4&#10;k4fl4qM3x1S7G+/pmodSRAj7FBVUITSplL6oyKIfuoY4emfXWgxRtqXULd4i3NbyO0km0qLhuFBh&#10;Q6uKiv/8YhX8/XAYy919m23zI2XGnPJVdlKq/9n9zkAE6sI7/GpvtILxCJ5f4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IUncIAAADbAAAADwAAAAAAAAAAAAAA&#10;AAChAgAAZHJzL2Rvd25yZXYueG1sUEsFBgAAAAAEAAQA+QAAAJADAAAAAA==&#10;" strokecolor="#4f81bd [3204]" strokeweight="2pt">
                  <v:stroke endarrow="open"/>
                  <v:shadow on="t" color="black" opacity="24903f" origin=",.5" offset="0,.55556mm"/>
                </v:shape>
                <v:shape id="Straight Arrow Connector 44" o:spid="_x0000_s1067" type="#_x0000_t32" style="position:absolute;left:67170;top:114673;width:5284;height:3232;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3FMEAAADbAAAADwAAAGRycy9kb3ducmV2LnhtbESP3YrCMBSE74V9h3AWvBFNXfytjbIr&#10;COKd3X2AQ3Psj81JabK1vr0RBC+HmfmGSXa9qUVHrSstK5hOIhDEmdUl5wr+fg/jFQjnkTXWlknB&#10;nRzsth+DBGNtb3ymLvW5CBB2MSoovG9iKV1WkEE3sQ1x8C62NeiDbHOpW7wFuKnlVxQtpMGSw0KB&#10;De0Lyq7pv1GwHOXr0w/TJTLlvmqmVcdzJ5UafvbfGxCeev8Ov9pHrWA2g+eX8APk9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HfcUwQAAANsAAAAPAAAAAAAAAAAAAAAA&#10;AKECAABkcnMvZG93bnJldi54bWxQSwUGAAAAAAQABAD5AAAAjwMAAAAA&#10;" strokecolor="#4f81bd [3204]" strokeweight="2pt">
                  <v:stroke endarrow="open"/>
                  <v:shadow on="t" color="black" opacity="24903f" origin=",.5" offset="0,.55556mm"/>
                </v:shape>
                <v:shape id="Straight Arrow Connector 45" o:spid="_x0000_s1068" type="#_x0000_t32" style="position:absolute;left:67170;top:117905;width:5284;height:5153;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70TsUAAADbAAAADwAAAGRycy9kb3ducmV2LnhtbESPQWvCQBSE7wX/w/IEb3VjsUGiq2ip&#10;VDwIVQ8eH9lnNpp9m2a3Mf77riD0OMzMN8xs0dlKtNT40rGC0TABQZw7XXKh4HhYv05A+ICssXJM&#10;Cu7kYTHvvcww0+7G39TuQyEihH2GCkwIdSalzw1Z9ENXE0fv7BqLIcqmkLrBW4TbSr4lSSotlhwX&#10;DNb0YSi/7n+tgpM/33ft+nPytV0dNpelTH+uJlVq0O+WUxCBuvAffrY3WsH4HR5f4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770TsUAAADbAAAADwAAAAAAAAAA&#10;AAAAAAChAgAAZHJzL2Rvd25yZXYueG1sUEsFBgAAAAAEAAQA+QAAAJMDAAAAAA==&#10;" strokecolor="#4f81bd [3204]"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Shape 65" o:spid="_x0000_s1069" type="#_x0000_t33" style="position:absolute;left:3270;top:11809;width:3705;height:90779;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p5a8MAAADbAAAADwAAAGRycy9kb3ducmV2LnhtbESPQWvCQBSE7wX/w/KE3nRjFZHUVUQQ&#10;CkKhKtrj6+5rEsy+jdk1Sf31riD0OMzMN8x82dlSNFT7wrGC0TABQaydKThTcNhvBjMQPiAbLB2T&#10;gj/ysFz0XuaYGtfyFzW7kIkIYZ+igjyEKpXS65ws+qGriKP362qLIco6k6bGNsJtKd+SZCotFhwX&#10;cqxonZM+765WwY8eZ/bEt0/TTr4v2wbpONak1Gu/W72DCNSF//Cz/WEUTKbw+BJ/gF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KeWvDAAAA2wAAAA8AAAAAAAAAAAAA&#10;AAAAoQIAAGRycy9kb3ducmV2LnhtbFBLBQYAAAAABAAEAPkAAACRAwAAAAA=&#10;" strokecolor="#4f81bd [3204]" strokeweight="2pt">
                  <v:shadow on="t" color="black" opacity="24903f" origin=",.5" offset="0,.55556mm"/>
                </v:shape>
                <v:shape id="Straight Arrow Connector 47" o:spid="_x0000_s1070" type="#_x0000_t32" style="position:absolute;left:3270;top:99900;width:3705;height:1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765cYAAADbAAAADwAAAGRycy9kb3ducmV2LnhtbESPT2vCQBTE74LfYXmCt7qp1Lak2YgI&#10;Nh6k/mkPHh/Z1yQ0+zZk15j46buFgsdhZn7DJMve1KKj1lWWFTzOIhDEudUVFwq+PjcPryCcR9ZY&#10;WyYFAzlYpuNRgrG2Vz5Sd/KFCBB2MSoovW9iKV1ekkE3sw1x8L5ta9AH2RZSt3gNcFPLeRQ9S4MV&#10;h4USG1qXlP+cLkZBcTTnQzYM++H9fPvYdSZb+D5TajrpV28gPPX+Hv5vb7WCpxf4+xJ+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G++uXGAAAA2wAAAA8AAAAAAAAA&#10;AAAAAAAAoQIAAGRycy9kb3ducmV2LnhtbFBLBQYAAAAABAAEAPkAAACUAwAAAAA=&#10;" strokecolor="#4f81bd [3204]" strokeweight="2pt">
                  <v:stroke endarrow="open"/>
                  <v:shadow on="t" color="black" opacity="24903f" origin=",.5" offset="0,.55556mm"/>
                </v:shape>
                <v:shape id="Shape 71" o:spid="_x0000_s1071" type="#_x0000_t33" style="position:absolute;left:-10842;top:114012;width:31930;height:3705;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AxGb4AAADbAAAADwAAAGRycy9kb3ducmV2LnhtbERPTYvCMBC9L/gfwgje1lSRslRTUUFc&#10;2JOu9Dw0Y1vaTEoS2+6/N4cFj4/3vdtPphMDOd9YVrBaJiCIS6sbrhTcf8+fXyB8QNbYWSYFf+Rh&#10;n88+dphpO/KVhluoRAxhn6GCOoQ+k9KXNRn0S9sTR+5hncEQoaukdjjGcNPJdZKk0mDDsaHGnk41&#10;le3taRTotCjSY0OX8fhzGdxp80xCS0ot5tNhCyLQFN7if/e3VrCJY+OX+ANk/g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BYDEZvgAAANsAAAAPAAAAAAAAAAAAAAAAAKEC&#10;AABkcnMvZG93bnJldi54bWxQSwUGAAAAAAQABAD5AAAAjAMAAAAA&#10;" strokecolor="#4f81bd [3204]" strokeweight="2pt">
                  <v:stroke endarrow="open"/>
                  <v:shadow on="t" color="black" opacity="24903f" origin=",.5" offset="0,.55556mm"/>
                </v:shape>
                <v:shape id="TextBox 74" o:spid="_x0000_s1072" type="#_x0000_t202" style="position:absolute;left:7040;top:130288;width:19113;height:36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aKMUA&#10;AADbAAAADwAAAGRycy9kb3ducmV2LnhtbESPT2vCQBTE74V+h+UVeqsbQ7EaXSUIYunJ+g+Pz+wz&#10;CWbfht1tTPvpuwWhx2FmfsPMFr1pREfO15YVDAcJCOLC6ppLBfvd6mUMwgdkjY1lUvBNHhbzx4cZ&#10;Ztre+JO6bShFhLDPUEEVQptJ6YuKDPqBbYmjd7HOYIjSlVI7vEW4aWSaJCNpsOa4UGFLy4qK6/bL&#10;KBil+elt0/L5elxt1q7+OTQf3UGp56c+n4II1If/8L39rhW8TuDvS/w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RooxQAAANsAAAAPAAAAAAAAAAAAAAAAAJgCAABkcnMv&#10;ZG93bnJldi54bWxQSwUGAAAAAAQABAD1AAAAigMAAAAA&#10;" fillcolor="#b6dde8 [1304]" stroked="f">
                  <v:textbox style="mso-fit-shape-to-text:t">
                    <w:txbxContent>
                      <w:p w:rsidR="00707496" w:rsidRDefault="00707496" w:rsidP="00707496">
                        <w:pPr>
                          <w:pStyle w:val="NormalWeb"/>
                          <w:spacing w:before="0" w:beforeAutospacing="0" w:after="0" w:afterAutospacing="0"/>
                        </w:pPr>
                        <w:r>
                          <w:rPr>
                            <w:rFonts w:asciiTheme="minorHAnsi" w:hAnsi="Calibri" w:cstheme="minorBidi"/>
                            <w:color w:val="000000" w:themeColor="text1"/>
                            <w:kern w:val="24"/>
                            <w:sz w:val="36"/>
                            <w:szCs w:val="36"/>
                          </w:rPr>
                          <w:t>Critical Care Nurse</w:t>
                        </w:r>
                      </w:p>
                    </w:txbxContent>
                  </v:textbox>
                </v:shape>
                <v:shape id="TextBox 75" o:spid="_x0000_s1073" type="#_x0000_t202" style="position:absolute;left:31254;top:130288;width:23699;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rNM8AA&#10;AADbAAAADwAAAGRycy9kb3ducmV2LnhtbERP3WrCMBS+H/gO4Qi7m6mFDemMosLAC2Gb7gEOzbGp&#10;JielydqsT79cDHb58f2vt8lZMVAfWs8KlosCBHHtdcuNgq/L29MKRIjIGq1nUvBDAbab2cMaK+1H&#10;/qThHBuRQzhUqMDE2FVShtqQw7DwHXHmrr53GDPsG6l7HHO4s7IsihfpsOXcYLCjg6H6fv52CvRU&#10;3k7R1qspve/Z2Y8kdxej1OM87V5BRErxX/znPmoFz3l9/pJ/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rNM8AAAADbAAAADwAAAAAAAAAAAAAAAACYAgAAZHJzL2Rvd25y&#10;ZXYueG1sUEsFBgAAAAAEAAQA9QAAAIUDAAAAAA==&#10;" fillcolor="#b2a1c7 [1943]"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Search Terms</w:t>
                        </w:r>
                      </w:p>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Pressure Ulcer</w:t>
                        </w:r>
                      </w:p>
                    </w:txbxContent>
                  </v:textbox>
                </v:shape>
                <v:shape id="TextBox 76" o:spid="_x0000_s1074" type="#_x0000_t202" style="position:absolute;left:60468;top:130288;width:33500;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to0sMA&#10;AADbAAAADwAAAGRycy9kb3ducmV2LnhtbESPS2vDMBCE74H+B7GF3mI5pgnFtRJCISTXPA7tbbHW&#10;D2qtZEuJ3X9fBQI5DjPzDVNsJtOJGw2+taxgkaQgiEurW64VXM67+QcIH5A1dpZJwR952KxfZgXm&#10;2o58pNsp1CJC2OeooAnB5VL6siGDPrGOOHqVHQyGKIda6gHHCDedzNJ0JQ22HBcadPTVUPl7uhoF&#10;+232bsul52r8WenvvnfHy+SUenudtp8gAk3hGX60D1rBcgH3L/EH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to0sMAAADbAAAADwAAAAAAAAAAAAAAAACYAgAAZHJzL2Rv&#10;d25yZXYueG1sUEsFBgAAAAAEAAQA9QAAAIgDAAAAAA==&#10;" fillcolor="#92cddc [194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color w:val="000000" w:themeColor="text1"/>
                            <w:kern w:val="24"/>
                            <w:sz w:val="36"/>
                            <w:szCs w:val="36"/>
                          </w:rPr>
                          <w:t>Critical Care Nurse Results</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5</w:t>
                        </w:r>
                      </w:p>
                    </w:txbxContent>
                  </v:textbox>
                </v:shape>
                <v:shape id="TextBox 77" o:spid="_x0000_s1075" type="#_x0000_t202" style="position:absolute;left:72519;top:139522;width:21449;height:14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BS8QA&#10;AADbAAAADwAAAGRycy9kb3ducmV2LnhtbESPQWsCMRSE7wX/Q3hCbzWr0GJXs4tIhZYKRSvi8bl5&#10;bhY3L0uS6vrvTaHQ4zAz3zDzsretuJAPjWMF41EGgrhyuuFawe579TQFESKyxtYxKbhRgLIYPMwx&#10;1+7KG7psYy0ShEOOCkyMXS5lqAxZDCPXESfv5LzFmKSvpfZ4TXDbykmWvUiLDacFgx0tDVXn7Y9V&#10;8Fq9Te3quG/MF3/U6/3C+8PtU6nHYb+YgYjUx//wX/tdK3iewO+X9AN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3AUvEAAAA2wAAAA8AAAAAAAAAAAAAAAAAmAIAAGRycy9k&#10;b3ducmV2LnhtbFBLBQYAAAAABAAEAPUAAACJAwAAAAA=&#10;" fillcolor="#b6dde8 [1304]"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Limiters</w:t>
                        </w:r>
                      </w:p>
                      <w:p w:rsidR="00707496" w:rsidRDefault="00707496" w:rsidP="00707496">
                        <w:pPr>
                          <w:pStyle w:val="ListParagraph"/>
                          <w:numPr>
                            <w:ilvl w:val="0"/>
                            <w:numId w:val="14"/>
                          </w:numPr>
                          <w:jc w:val="center"/>
                          <w:rPr>
                            <w:sz w:val="36"/>
                          </w:rPr>
                        </w:pPr>
                        <w:r>
                          <w:rPr>
                            <w:rFonts w:asciiTheme="minorHAnsi" w:hAnsi="Calibri" w:cstheme="minorBidi"/>
                            <w:color w:val="000000" w:themeColor="text1"/>
                            <w:kern w:val="24"/>
                            <w:sz w:val="36"/>
                            <w:szCs w:val="36"/>
                          </w:rPr>
                          <w:t>2011</w:t>
                        </w:r>
                      </w:p>
                      <w:p w:rsidR="00707496" w:rsidRDefault="00707496" w:rsidP="00707496">
                        <w:pPr>
                          <w:pStyle w:val="ListParagraph"/>
                          <w:numPr>
                            <w:ilvl w:val="0"/>
                            <w:numId w:val="14"/>
                          </w:numPr>
                          <w:jc w:val="center"/>
                          <w:rPr>
                            <w:sz w:val="36"/>
                          </w:rPr>
                        </w:pPr>
                        <w:r>
                          <w:rPr>
                            <w:rFonts w:asciiTheme="minorHAnsi" w:hAnsi="Calibri" w:cstheme="minorBidi"/>
                            <w:color w:val="000000" w:themeColor="text1"/>
                            <w:kern w:val="24"/>
                            <w:sz w:val="36"/>
                            <w:szCs w:val="36"/>
                          </w:rPr>
                          <w:t>Inadequate correlation to the PICOT</w:t>
                        </w:r>
                      </w:p>
                    </w:txbxContent>
                  </v:textbox>
                </v:shape>
                <v:shape id="TextBox 78" o:spid="_x0000_s1076" type="#_x0000_t202" style="position:absolute;left:52780;top:148212;width:14455;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xMdcQA&#10;AADbAAAADwAAAGRycy9kb3ducmV2LnhtbESPzW7CMBCE70h9B2uReiNOqEpLwEEtKlW5UcqB4yre&#10;/Ih4HWKXpG9fIyFxHM3MN5rlajCNuFDnassKkigGQZxbXXOp4PCzmbyCcB5ZY2OZFPyRg1X2MFpi&#10;qm3P33TZ+1IECLsUFVTet6mULq/IoItsSxy8wnYGfZBdKXWHfYCbRk7jeCYN1hwWKmxpXVF+2v8a&#10;BW0/X5+Lz93HULzrfPty3BSOE6Uex8PbAoSnwd/Dt/aXVvD8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THXEAAAA2wAAAA8AAAAAAAAAAAAAAAAAmAIAAGRycy9k&#10;b3ducmV2LnhtbFBLBQYAAAAABAAEAPUAAACJAwAAAAA=&#10;" fillcolor="#8064a2 [3207]"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Included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1</w:t>
                        </w:r>
                      </w:p>
                    </w:txbxContent>
                  </v:textbox>
                </v:shape>
                <v:shape id="TextBox 79" o:spid="_x0000_s1077" type="#_x0000_t202" style="position:absolute;left:52691;top:139828;width:14544;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bfMUA&#10;AADbAAAADwAAAGRycy9kb3ducmV2LnhtbESP3WrCQBSE74W+w3IK3tVN1apEVwmK9gdEtFJvD9nT&#10;JJg9G7Orxrd3CwUvh5n5hpnMGlOKC9WusKzgtROBIE6tLjhTsP9evoxAOI+ssbRMCm7kYDZ9ak0w&#10;1vbKW7rsfCYChF2MCnLvq1hKl+Zk0HVsRRy8X1sb9EHWmdQ1XgPclLIbRQNpsOCwkGNF85zS4+5s&#10;FCQHPX9f0ee+6SWn9dfPZkHd4UKp9nOTjEF4avwj/N/+0Are+vD3JfwAOb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3Rt8xQAAANsAAAAPAAAAAAAAAAAAAAAAAJgCAABkcnMv&#10;ZG93bnJldi54bWxQSwUGAAAAAAQABAD1AAAAigMAAAAA&#10;" fillcolor="#4bacc6 [3208]"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Excluded</w:t>
                        </w:r>
                      </w:p>
                      <w:p w:rsidR="00707496" w:rsidRDefault="00707496" w:rsidP="00707496">
                        <w:pPr>
                          <w:pStyle w:val="NormalWeb"/>
                          <w:spacing w:before="0" w:beforeAutospacing="0" w:after="0" w:afterAutospacing="0"/>
                          <w:jc w:val="center"/>
                        </w:pPr>
                        <w:r>
                          <w:rPr>
                            <w:rFonts w:asciiTheme="minorHAnsi" w:hAnsi="Calibri" w:cstheme="minorBidi"/>
                            <w:b/>
                            <w:bCs/>
                            <w:color w:val="000000" w:themeColor="text1"/>
                            <w:kern w:val="24"/>
                            <w:sz w:val="36"/>
                            <w:szCs w:val="36"/>
                          </w:rPr>
                          <w:t>4</w:t>
                        </w:r>
                      </w:p>
                    </w:txbxContent>
                  </v:textbox>
                </v:shape>
                <v:shape id="Straight Arrow Connector 55" o:spid="_x0000_s1078" type="#_x0000_t32" style="position:absolute;left:26153;top:132135;width:5101;height:1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VOMEAAADbAAAADwAAAGRycy9kb3ducmV2LnhtbESP3YrCMBSE7xd8h3AE79ZUQVmqUUQU&#10;BHXBv/tjc2yrzUlJota3NwsLXg4z3wwznjamEg9yvrSsoNdNQBBnVpecKzgelt8/IHxA1lhZJgUv&#10;8jCdtL7GmGr75B099iEXsYR9igqKEOpUSp8VZNB3bU0cvYt1BkOULpfa4TOWm0r2k2QoDZYcFwqs&#10;aV5QdtvfjYLBwu1m9XVz+D05v7zb8uy217VSnXYzG4EI1IRP+J9e6cgN4O9L/AFy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9RU4wQAAANsAAAAPAAAAAAAAAAAAAAAA&#10;AKECAABkcnMvZG93bnJldi54bWxQSwUGAAAAAAQABAD5AAAAjwMAAAAA&#10;" strokecolor="#4f81bd [3204]" strokeweight="2pt">
                  <v:stroke endarrow="open"/>
                  <v:shadow on="t" color="black" opacity="24903f" origin=",.5" offset="0,.55556mm"/>
                </v:shape>
                <v:shape id="Straight Arrow Connector 56" o:spid="_x0000_s1079" type="#_x0000_t32" style="position:absolute;left:54953;top:133520;width:5515;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eLT8MAAADbAAAADwAAAGRycy9kb3ducmV2LnhtbESPQWvCQBSE7wX/w/IEb81GwVBSVxFR&#10;KLQVNHp/zb4msdm3YXc16b/vCgWPw8w3wyxWg2nFjZxvLCuYJikI4tLqhisFp2L3/ALCB2SNrWVS&#10;8EseVsvR0wJzbXs+0O0YKhFL2OeooA6hy6X0ZU0GfWI74uh9W2cwROkqqR32sdy0cpammTTYcFyo&#10;saNNTeXP8WoUzLfusO4uH8X+7Pzuapsv93l5V2oyHtavIAIN4RH+p9905DK4f4k/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ni0/DAAAA2wAAAA8AAAAAAAAAAAAA&#10;AAAAoQIAAGRycy9kb3ducmV2LnhtbFBLBQYAAAAABAAEAPkAAACRAwAAAAA=&#10;" strokecolor="#4f81bd [3204]" strokeweight="2pt">
                  <v:stroke endarrow="open"/>
                  <v:shadow on="t" color="black" opacity="24903f" origin=",.5" offset="0,.55556mm"/>
                </v:shape>
                <v:shape id="Straight Arrow Connector 57" o:spid="_x0000_s1080" type="#_x0000_t32" style="position:absolute;left:81182;top:137460;width:2770;height:1354;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CEQ8MAAADbAAAADwAAAGRycy9kb3ducmV2LnhtbESPQWvCQBSE70L/w/IK3pqNxdaauoaS&#10;IFR6MhW8PrOvyWL2bciuGv99t1DwOMzMN8wqH20nLjR441jBLElBENdOG24U7L83T28gfEDW2Dkm&#10;BTfykK8fJivMtLvyji5VaESEsM9QQRtCn0np65Ys+sT1xNH7cYPFEOXQSD3gNcJtJ5/T9FVaNBwX&#10;WuypaKk+VWer4LDkMJdft225rfZUGnOsivKo1PRx/HgHEWgM9/B/+1MreFnA35f4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ghEPDAAAA2wAAAA8AAAAAAAAAAAAA&#10;AAAAoQIAAGRycy9kb3ducmV2LnhtbFBLBQYAAAAABAAEAPkAAACRAwAAAAA=&#10;" strokecolor="#4f81bd [3204]" strokeweight="2pt">
                  <v:stroke endarrow="open"/>
                  <v:shadow on="t" color="black" opacity="24903f" origin=",.5" offset="0,.55556mm"/>
                </v:shape>
                <v:shape id="Straight Arrow Connector 58" o:spid="_x0000_s1081" type="#_x0000_t32" style="position:absolute;left:67235;top:143059;width:5284;height:3232;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lrzLsAAADbAAAADwAAAGRycy9kb3ducmV2LnhtbERPSwrCMBDdC94hjOBGNFXwV42igiDu&#10;rB5gaMa22kxKE2u9vVkILh/vv962phQN1a6wrGA8ikAQp1YXnCm4XY/DBQjnkTWWlknBhxxsN93O&#10;GmNt33yhJvGZCCHsYlSQe1/FUro0J4NuZCviwN1tbdAHWGdS1/gO4aaUkyiaSYMFh4YcKzrklD6T&#10;l1EwH2TL857pHpni8KjGj4anTirV77W7FQhPrf+Lf+6TVjANY8OX8APk5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TiWvMuwAAANsAAAAPAAAAAAAAAAAAAAAAAKECAABk&#10;cnMvZG93bnJldi54bWxQSwUGAAAAAAQABAD5AAAAiQMAAAAA&#10;" strokecolor="#4f81bd [3204]" strokeweight="2pt">
                  <v:stroke endarrow="open"/>
                  <v:shadow on="t" color="black" opacity="24903f" origin=",.5" offset="0,.55556mm"/>
                </v:shape>
                <v:shape id="Straight Arrow Connector 59" o:spid="_x0000_s1082" type="#_x0000_t32" style="position:absolute;left:67235;top:146291;width:5284;height:5153;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polsUAAADbAAAADwAAAGRycy9kb3ducmV2LnhtbESPQWvCQBSE7wX/w/IEb7qxYLDRVbRU&#10;Kj0IVQ8eH9lnNpp9m2a3Mf77riD0OMzMN8x82dlKtNT40rGC8SgBQZw7XXKh4HjYDKcgfEDWWDkm&#10;BXfysFz0XuaYaXfjb2r3oRARwj5DBSaEOpPS54Ys+pGriaN3do3FEGVTSN3gLcJtJV+TJJUWS44L&#10;Bmt6N5Rf979Wwcmf77t28zH9/FoftpeVTH+uJlVq0O9WMxCBuvAffra3WsHkDR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polsUAAADbAAAADwAAAAAAAAAA&#10;AAAAAAChAgAAZHJzL2Rvd25yZXYueG1sUEsFBgAAAAAEAAQA+QAAAJMDAAAAAA==&#10;" strokecolor="#4f81bd [3204]" strokeweight="2pt">
                  <v:stroke endarrow="open"/>
                  <v:shadow on="t" color="black" opacity="24903f" origin=",.5" offset="0,.55556mm"/>
                </v:shape>
                <v:shape id="TextBox 57" o:spid="_x0000_s1083" type="#_x0000_t202" style="position:absolute;left:48219;top:87186;width:19954;height:6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4K9b4A&#10;AADbAAAADwAAAGRycy9kb3ducmV2LnhtbERPTYvCMBC9C/6HMII3TV0Wd6mmIoKgJ7G7F29DMzbF&#10;ZlKSWOu/NwfB4+N9rzeDbUVPPjSOFSzmGQjiyumGawX/f/vZL4gQkTW2jknBkwJsivFojbl2Dz5T&#10;X8ZapBAOOSowMXa5lKEyZDHMXUecuKvzFmOCvpba4yOF21Z+ZdlSWmw4NRjsaGeoupV3q8C1pV+c&#10;LvJYRXPXh+PP82K/G6Wmk2G7AhFpiB/x233QCpZpffqSfoAsX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Y+CvW+AAAA2wAAAA8AAAAAAAAAAAAAAAAAmAIAAGRycy9kb3ducmV2&#10;LnhtbFBLBQYAAAAABAAEAPUAAACDAwAAAAA=&#10;" fillcolor="#4bacc6 [3208]"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Irrelevant to PICOT</w:t>
                        </w:r>
                      </w:p>
                      <w:p w:rsidR="00707496" w:rsidRDefault="00707496" w:rsidP="00707496">
                        <w:pPr>
                          <w:pStyle w:val="NormalWeb"/>
                          <w:spacing w:before="0" w:beforeAutospacing="0" w:after="0" w:afterAutospacing="0"/>
                        </w:pPr>
                        <w:r>
                          <w:rPr>
                            <w:rFonts w:asciiTheme="minorHAnsi" w:hAnsi="Calibri" w:cstheme="minorBidi"/>
                            <w:b/>
                            <w:bCs/>
                            <w:color w:val="000000" w:themeColor="text1"/>
                            <w:kern w:val="24"/>
                            <w:sz w:val="36"/>
                            <w:szCs w:val="36"/>
                          </w:rPr>
                          <w:t>64</w:t>
                        </w:r>
                      </w:p>
                    </w:txbxContent>
                  </v:textbox>
                </v:shape>
                <v:shape id="TextBox 59" o:spid="_x0000_s1084" type="#_x0000_t202" style="position:absolute;left:73752;top:87186;width:19722;height:6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UPvr8A&#10;AADbAAAADwAAAGRycy9kb3ducmV2LnhtbESPQavCMBCE74L/IazgTdOqiFSjiGDxJFjf5d2WZm2L&#10;zaY0sdZ/bwTB4zAz3zCbXW9q0VHrKssK4mkEgji3uuJCwd/1OFmBcB5ZY22ZFLzIwW47HGww0fbJ&#10;F+oyX4gAYZeggtL7JpHS5SUZdFPbEAfvZluDPsi2kLrFZ4CbWs6iaCkNVhwWSmzoUFJ+zx5GQfe/&#10;uHA6J2p0nsX7+pzej6tUqfGo369BeOr9L/xtn7SCZQyfL+E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JQ++vwAAANsAAAAPAAAAAAAAAAAAAAAAAJgCAABkcnMvZG93bnJl&#10;di54bWxQSwUGAAAAAAQABAD1AAAAhAMAAAAA&#10;" fillcolor="#8064a2 [3207]" stroked="f">
                  <v:textbox style="mso-fit-shape-to-text:t">
                    <w:txbxContent>
                      <w:p w:rsidR="00707496" w:rsidRDefault="00707496" w:rsidP="00707496">
                        <w:pPr>
                          <w:pStyle w:val="NormalWeb"/>
                          <w:spacing w:before="0" w:beforeAutospacing="0" w:after="0" w:afterAutospacing="0"/>
                          <w:jc w:val="center"/>
                        </w:pPr>
                        <w:r>
                          <w:rPr>
                            <w:rFonts w:asciiTheme="minorHAnsi" w:hAnsi="Calibri" w:cstheme="minorBidi"/>
                            <w:i/>
                            <w:iCs/>
                            <w:color w:val="000000" w:themeColor="text1"/>
                            <w:kern w:val="24"/>
                            <w:sz w:val="36"/>
                            <w:szCs w:val="36"/>
                          </w:rPr>
                          <w:t>Relevant to PICOT</w:t>
                        </w:r>
                      </w:p>
                      <w:p w:rsidR="00707496" w:rsidRDefault="00707496" w:rsidP="00707496">
                        <w:pPr>
                          <w:pStyle w:val="NormalWeb"/>
                          <w:spacing w:before="0" w:beforeAutospacing="0" w:after="0" w:afterAutospacing="0"/>
                        </w:pPr>
                        <w:r>
                          <w:rPr>
                            <w:rFonts w:asciiTheme="minorHAnsi" w:hAnsi="Calibri" w:cstheme="minorBidi"/>
                            <w:b/>
                            <w:bCs/>
                            <w:color w:val="000000" w:themeColor="text1"/>
                            <w:kern w:val="24"/>
                            <w:sz w:val="36"/>
                            <w:szCs w:val="36"/>
                          </w:rPr>
                          <w:t>3</w:t>
                        </w:r>
                      </w:p>
                    </w:txbxContent>
                  </v:textbox>
                </v:shape>
                <v:shape id="Straight Arrow Connector 62" o:spid="_x0000_s1085" type="#_x0000_t32" style="position:absolute;left:62833;top:80723;width:8804;height:5953;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wWsMAAADbAAAADwAAAGRycy9kb3ducmV2LnhtbESPQYvCMBSE74L/ITxhb5quhyLVKLqs&#10;KHsQVj14fDTPptq8dJtY6783C4LHYWa+YWaLzlaipcaXjhV8jhIQxLnTJRcKjof1cALCB2SNlWNS&#10;8CAPi3m/N8NMuzv/UrsPhYgQ9hkqMCHUmZQ+N2TRj1xNHL2zayyGKJtC6gbvEW4rOU6SVFosOS4Y&#10;rOnLUH7d36yCkz8/du36e7L5WR22l6VM/64mVepj0C2nIAJ14R1+tbdaQTqG/y/x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iMFrDAAAA2wAAAA8AAAAAAAAAAAAA&#10;AAAAoQIAAGRycy9kb3ducmV2LnhtbFBLBQYAAAAABAAEAPkAAACRAwAAAAA=&#10;" strokecolor="#4f81bd [3204]" strokeweight="2pt">
                  <v:stroke endarrow="open"/>
                  <v:shadow on="t" color="black" opacity="24903f" origin=",.5" offset="0,.55556mm"/>
                </v:shape>
                <v:shape id="Straight Arrow Connector 63" o:spid="_x0000_s1086" type="#_x0000_t32" style="position:absolute;left:81825;top:80723;width:8804;height:5953;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6VwcQAAADbAAAADwAAAGRycy9kb3ducmV2LnhtbESPQWvCQBSE7wX/w/IEb3VjhSDRVVQq&#10;Sg+FqgePj+wzG82+jdk1xn/fLRQ8DjPzDTNbdLYSLTW+dKxgNExAEOdOl1woOB427xMQPiBrrByT&#10;gid5WMx7bzPMtHvwD7X7UIgIYZ+hAhNCnUnpc0MW/dDVxNE7u8ZiiLIppG7wEeG2kh9JkkqLJccF&#10;gzWtDeXX/d0qOPnz87vdfE62X6vD7rKU6e1qUqUG/W45BRGoC6/wf3unFaRj+PsSf4C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rpXBxAAAANsAAAAPAAAAAAAAAAAA&#10;AAAAAKECAABkcnMvZG93bnJldi54bWxQSwUGAAAAAAQABAD5AAAAkgMAAAAA&#10;" strokecolor="#4f81bd [3204]" strokeweight="2pt">
                  <v:stroke endarrow="open"/>
                  <v:shadow on="t" color="black" opacity="24903f" origin=",.5" offset="0,.55556mm"/>
                </v:shape>
                <w10:wrap type="tight"/>
              </v:group>
            </w:pict>
          </mc:Fallback>
        </mc:AlternateContent>
      </w:r>
    </w:p>
    <w:p w:rsidR="00AA6B61" w:rsidRDefault="00AA6B61" w:rsidP="00AA6B61">
      <w:pPr>
        <w:spacing w:line="480" w:lineRule="auto"/>
      </w:pPr>
      <w:r>
        <w:lastRenderedPageBreak/>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AA6B61"/>
    <w:p w:rsidR="00AA6B61" w:rsidRPr="00D354B9" w:rsidRDefault="00AA6B61" w:rsidP="00AA6B61"/>
    <w:p w:rsidR="00AA6B61" w:rsidRDefault="00AA6B61" w:rsidP="00AA6B61">
      <w:pPr>
        <w:spacing w:line="480" w:lineRule="auto"/>
        <w:ind w:firstLine="720"/>
      </w:pPr>
    </w:p>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Default="00AA6B61" w:rsidP="00AA6B61"/>
    <w:p w:rsidR="00AA6B61" w:rsidRDefault="00AA6B61" w:rsidP="00AA6B61"/>
    <w:p w:rsidR="00AA6B61" w:rsidRDefault="00AA6B61" w:rsidP="00AA6B61">
      <w:pPr>
        <w:jc w:val="right"/>
        <w:sectPr w:rsidR="00AA6B61">
          <w:headerReference w:type="default" r:id="rId16"/>
          <w:headerReference w:type="first" r:id="rId17"/>
          <w:pgSz w:w="12240" w:h="15840" w:code="1"/>
          <w:pgMar w:top="1440" w:right="1440" w:bottom="1440" w:left="1440" w:header="720" w:footer="720" w:gutter="0"/>
          <w:cols w:space="720"/>
          <w:titlePg/>
          <w:docGrid w:linePitch="360"/>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Appendix C</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header="720" w:footer="720" w:gutter="0"/>
          <w:cols w:space="720"/>
          <w:docGrid w:linePitch="360"/>
        </w:sectPr>
      </w:pPr>
      <w:r>
        <w:rPr>
          <w:b/>
        </w:rPr>
        <w:t>EBP MATRIX</w:t>
      </w:r>
    </w:p>
    <w:p w:rsidR="00AA6B61" w:rsidRPr="00082204" w:rsidRDefault="00AA6B61" w:rsidP="00AA6B61">
      <w:pPr>
        <w:rPr>
          <w:b/>
          <w:color w:val="000000"/>
        </w:rPr>
      </w:pPr>
      <w:r w:rsidRPr="00082204">
        <w:rPr>
          <w:b/>
          <w:color w:val="000000"/>
        </w:rPr>
        <w:lastRenderedPageBreak/>
        <w:t xml:space="preserve">Appendix </w:t>
      </w:r>
      <w:r>
        <w:rPr>
          <w:b/>
          <w:color w:val="000000"/>
        </w:rPr>
        <w:t>C</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w:t>
      </w:r>
      <w:r w:rsidR="00E60E99">
        <w:rPr>
          <w:color w:val="262626"/>
        </w:rPr>
        <w:t xml:space="preserve">to the </w:t>
      </w:r>
      <w:r w:rsidRPr="00082204">
        <w:rPr>
          <w:color w:val="262626"/>
        </w:rPr>
        <w:t xml:space="preserve">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890"/>
        <w:gridCol w:w="1890"/>
        <w:gridCol w:w="1440"/>
        <w:gridCol w:w="1440"/>
        <w:gridCol w:w="2238"/>
        <w:gridCol w:w="2975"/>
      </w:tblGrid>
      <w:tr w:rsidR="00AA6B61" w:rsidRPr="002D5700">
        <w:trPr>
          <w:trHeight w:val="55"/>
        </w:trPr>
        <w:tc>
          <w:tcPr>
            <w:tcW w:w="1728" w:type="dxa"/>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r w:rsidRPr="002D5700">
              <w:rPr>
                <w:color w:val="000000"/>
              </w:rPr>
              <w:t>Brindle, 2010</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w:t>
            </w:r>
            <w:r w:rsidRPr="00A16525">
              <w:t>VII</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t xml:space="preserve">This study tested the effectiveness of prophylactic sacral dressings in preventing sacral pressure ulcers. This was a performance improvement in one specific </w:t>
            </w:r>
            <w:r w:rsidR="00836636">
              <w:t>ICU</w:t>
            </w:r>
            <w:r w:rsidRPr="002D5700">
              <w:t>.</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 xml:space="preserve">Measurement Tools Used and Reliability &amp; </w:t>
            </w:r>
            <w:r w:rsidR="00912C39">
              <w:rPr>
                <w:b/>
                <w:color w:val="000000"/>
              </w:rPr>
              <w:t>V</w:t>
            </w:r>
            <w:r w:rsidRPr="002D5700">
              <w:rPr>
                <w:b/>
                <w:color w:val="000000"/>
              </w:rPr>
              <w:t xml:space="preserve">alidity </w:t>
            </w:r>
          </w:p>
          <w:p w:rsidR="00AA6B61" w:rsidRPr="002D5700" w:rsidRDefault="00AA6B61" w:rsidP="00AA6B61">
            <w:pPr>
              <w:rPr>
                <w:b/>
                <w:color w:val="000000"/>
              </w:rPr>
            </w:pPr>
            <w:r w:rsidRPr="002D5700">
              <w:t xml:space="preserve">Data was collected </w:t>
            </w:r>
            <w:r>
              <w:t>t</w:t>
            </w:r>
            <w:r w:rsidRPr="002D5700">
              <w:t xml:space="preserve">hrough a 3-month trial on all patients admitted to the ICU. A tracking tool developed by the author was used to assess the development of pressure ulcers in the high risk patient population.  Additionally, patients who were admitted to the ICU but not identified as high risk but developed </w:t>
            </w:r>
            <w:r w:rsidRPr="002D5700">
              <w:lastRenderedPageBreak/>
              <w:t>pressure ulcers were also tracked.  Tools were not noted to be reliable or valid, but provided an overview of information found from this performance improvement.</w:t>
            </w:r>
          </w:p>
        </w:tc>
        <w:tc>
          <w:tcPr>
            <w:tcW w:w="1440" w:type="dxa"/>
          </w:tcPr>
          <w:p w:rsidR="00AA6B61" w:rsidRPr="002D5700" w:rsidRDefault="00AA6B61" w:rsidP="00AA6B61">
            <w:pPr>
              <w:rPr>
                <w:b/>
                <w:color w:val="000000"/>
              </w:rPr>
            </w:pPr>
            <w:r w:rsidRPr="002D5700">
              <w:rPr>
                <w:b/>
                <w:color w:val="000000"/>
              </w:rPr>
              <w:lastRenderedPageBreak/>
              <w:t>Sample and Size</w:t>
            </w:r>
          </w:p>
          <w:p w:rsidR="00AA6B61" w:rsidRPr="002D5700" w:rsidRDefault="00AA6B61"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AA6B61" w:rsidRPr="002D5700" w:rsidRDefault="00AA6B61" w:rsidP="00AA6B61">
            <w:pPr>
              <w:rPr>
                <w:b/>
                <w:color w:val="000000"/>
              </w:rPr>
            </w:pPr>
            <w:r w:rsidRPr="00A16525">
              <w:rPr>
                <w:b/>
                <w:color w:val="000000"/>
              </w:rPr>
              <w:t>Data Analysis</w:t>
            </w:r>
            <w:r>
              <w:rPr>
                <w:b/>
                <w:color w:val="000000"/>
              </w:rPr>
              <w:t xml:space="preserve"> </w:t>
            </w:r>
          </w:p>
          <w:p w:rsidR="00AA6B61" w:rsidRPr="002D5700" w:rsidRDefault="00AA6B61" w:rsidP="00AA6B61">
            <w:r w:rsidRPr="002D5700">
              <w:t xml:space="preserve">The variables studied include the application of sacral border </w:t>
            </w:r>
            <w:r w:rsidR="003B5389">
              <w:t>Mepilex</w:t>
            </w:r>
            <w:r w:rsidRPr="002D5700">
              <w:t xml:space="preserve"> on the sacrum of patients identified as “high risk” for pressure ulcer development.</w:t>
            </w:r>
          </w:p>
          <w:p w:rsidR="00AA6B61" w:rsidRPr="002D5700" w:rsidRDefault="00AA6B61" w:rsidP="00AA6B61">
            <w:pPr>
              <w:rPr>
                <w:color w:val="000000"/>
              </w:rPr>
            </w:pPr>
            <w:r w:rsidRPr="002D5700">
              <w:t>Data was analyzed through assessing the tracking tools created by the author.</w:t>
            </w:r>
          </w:p>
        </w:tc>
        <w:tc>
          <w:tcPr>
            <w:tcW w:w="2238" w:type="dxa"/>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t xml:space="preserve">Of the 41 patients with the sacral </w:t>
            </w:r>
            <w:r w:rsidR="003B5389">
              <w:t>Mepilex</w:t>
            </w:r>
            <w:r w:rsidRPr="002D5700">
              <w:t xml:space="preserve"> applied, zero developed pressure ulcers. 3 patients identified as high risk developed pressure ulcers after their stay in the ICU and 3 patients not identified as high risk, thus not receiving the intervention, developed pressure ulcers. One patient had the sacral border </w:t>
            </w:r>
            <w:r w:rsidR="003B5389">
              <w:t>Mepilex</w:t>
            </w:r>
            <w:r w:rsidRPr="002D5700">
              <w:t xml:space="preserve"> applied for 92 days with no pressure ulcer development. The average length of application was 16 days.  </w:t>
            </w:r>
          </w:p>
        </w:tc>
        <w:tc>
          <w:tcPr>
            <w:tcW w:w="2975" w:type="dxa"/>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A16525">
              <w:t>While this level VII</w:t>
            </w:r>
            <w:r w:rsidRPr="002D5700">
              <w:t xml:space="preserve"> performance improvement produced favorable results, the sample size was very small. Additionally, no randomization or intervention group was noted decreasing the overall strength of the evidence.  According to this study, sacral border </w:t>
            </w:r>
            <w:r w:rsidR="003B5389">
              <w:t>Mepilex</w:t>
            </w:r>
            <w:r w:rsidRPr="002D5700">
              <w:t xml:space="preserve"> can be identified as reducing the rate of sacral pressure ulcers in the Intensive Care Patient. However, because the study is not randomized nor having a control and intervention group, the overall strength of evidence </w:t>
            </w:r>
            <w:r w:rsidRPr="002D5700">
              <w:lastRenderedPageBreak/>
              <w:t>is low. This article cannot be generalized to other ICU populations due to the above factors. Based on this, a change in practice cannot be supported at this time.</w:t>
            </w:r>
            <w:r>
              <w:t xml:space="preserve">  Additional research should be done to replicate this study, thus adding to the reliability and validity of the use of </w:t>
            </w:r>
            <w:r w:rsidR="003B5389">
              <w:t>Mepilex</w:t>
            </w:r>
            <w:r>
              <w:t>.</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Author &amp; Year</w:t>
            </w:r>
          </w:p>
          <w:p w:rsidR="00AA6B61" w:rsidRPr="002D5700" w:rsidRDefault="00AA6B61" w:rsidP="00AA6B61">
            <w:pPr>
              <w:rPr>
                <w:b/>
                <w:color w:val="000000"/>
              </w:rPr>
            </w:pPr>
            <w:r w:rsidRPr="002D5700">
              <w:t>Shahin, Dassen, &amp; Halfens, 2009</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VI </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This study identified the prevalence, risk factors, and evolution of pressure ulcers in the </w:t>
            </w:r>
            <w:r w:rsidR="00836636">
              <w:t>ICU</w:t>
            </w:r>
            <w:r w:rsidRPr="002D5700">
              <w:t>.</w:t>
            </w:r>
          </w:p>
          <w:p w:rsidR="00AA6B61" w:rsidRPr="004802E4" w:rsidRDefault="00AA6B61" w:rsidP="00AA6B61">
            <w:pPr>
              <w:rPr>
                <w:color w:val="000000"/>
              </w:rPr>
            </w:pPr>
            <w:r>
              <w:rPr>
                <w:color w:val="000000"/>
              </w:rPr>
              <w:t>Design used--Descriptive Study</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r w:rsidR="00912C39">
              <w:rPr>
                <w:b/>
                <w:color w:val="000000"/>
              </w:rPr>
              <w:t>V</w:t>
            </w:r>
            <w:r w:rsidRPr="002D5700">
              <w:rPr>
                <w:b/>
                <w:color w:val="000000"/>
              </w:rPr>
              <w:t xml:space="preserve">alidity </w:t>
            </w:r>
          </w:p>
          <w:p w:rsidR="00AA6B61" w:rsidRPr="002D5700" w:rsidRDefault="00AA6B61" w:rsidP="00AA6B61">
            <w:r w:rsidRPr="002D5700">
              <w:t xml:space="preserve">Data was measured through the use of a questionnaire  focusing  on “patient demographics, pressure ulcer occurrence, grades, body site of pressure ulcers, duration, origin, types of dressing and preventive measure” (p. </w:t>
            </w:r>
            <w:r w:rsidRPr="002D5700">
              <w:lastRenderedPageBreak/>
              <w:t>415).</w:t>
            </w:r>
          </w:p>
          <w:p w:rsidR="00AA6B61" w:rsidRPr="002D5700" w:rsidRDefault="00AA6B61" w:rsidP="00AA6B61">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AA6B61" w:rsidRPr="002D5700" w:rsidRDefault="00AA6B61" w:rsidP="00AA6B61"/>
          <w:p w:rsidR="00AA6B61" w:rsidRPr="002D5700" w:rsidRDefault="00AA6B61" w:rsidP="00AA6B61">
            <w:r w:rsidRPr="002D5700">
              <w:t xml:space="preserve">The Braden Scale was also identified as it assesses risk factors </w:t>
            </w:r>
            <w:r>
              <w:t>and is “highly predictive of pressure ulcer development in all settings” (p. 415)</w:t>
            </w:r>
            <w:r w:rsidRPr="002D5700">
              <w:t>.</w:t>
            </w:r>
          </w:p>
          <w:p w:rsidR="00AA6B61" w:rsidRPr="002D5700" w:rsidRDefault="00AA6B61" w:rsidP="00AA6B61"/>
          <w:p w:rsidR="00AA6B61" w:rsidRPr="002D5700" w:rsidRDefault="00AA6B61" w:rsidP="00AA6B61">
            <w:r w:rsidRPr="002D5700">
              <w:t xml:space="preserve">Data was also collected regarding the use of incontinence </w:t>
            </w:r>
            <w:r w:rsidRPr="002D5700">
              <w:lastRenderedPageBreak/>
              <w:t>supplies.</w:t>
            </w:r>
          </w:p>
          <w:p w:rsidR="00AA6B61" w:rsidRPr="002D5700" w:rsidRDefault="00AA6B61" w:rsidP="00AA6B61"/>
          <w:p w:rsidR="00AA6B61" w:rsidRPr="002D5700" w:rsidRDefault="00AA6B61" w:rsidP="00AA6B61">
            <w:r w:rsidRPr="002D5700">
              <w:t>“Pressure ulcer lenses were used to identify nonblanchable erythema” (p. 415)</w:t>
            </w:r>
          </w:p>
          <w:p w:rsidR="00AA6B61" w:rsidRPr="002D5700" w:rsidRDefault="00AA6B61" w:rsidP="00AA6B61"/>
          <w:p w:rsidR="00AA6B61" w:rsidRPr="002D5700" w:rsidRDefault="00AA6B61" w:rsidP="00AA6B61">
            <w:r w:rsidRPr="002D5700">
              <w:t>Patients were identified using the APACHE II, which predicts hospital mortality</w:t>
            </w:r>
            <w:r>
              <w:t xml:space="preserve"> </w:t>
            </w:r>
            <w:r w:rsidRPr="0076403E">
              <w:t>with</w:t>
            </w:r>
            <w:r>
              <w:t xml:space="preserve"> a correct prediction of 84.3%</w:t>
            </w:r>
            <w:r w:rsidRPr="002D5700">
              <w:t>.</w:t>
            </w:r>
          </w:p>
          <w:p w:rsidR="00AA6B61" w:rsidRPr="002D5700" w:rsidRDefault="00AA6B61" w:rsidP="00AA6B61"/>
          <w:p w:rsidR="00AA6B61" w:rsidRPr="002D5700" w:rsidRDefault="00AA6B61"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Sample and Size</w:t>
            </w:r>
          </w:p>
          <w:p w:rsidR="00AA6B61" w:rsidRPr="00511B42" w:rsidRDefault="00AA6B61"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Pr>
                <w:b/>
                <w:color w:val="000000"/>
              </w:rPr>
              <w:t>Data Analysis</w:t>
            </w:r>
          </w:p>
          <w:p w:rsidR="00AA6B61" w:rsidRPr="0076403E" w:rsidRDefault="00AA6B61" w:rsidP="00AA6B61">
            <w:r>
              <w:t xml:space="preserve">“The data were analyzed using the Statistical Package of Social Science (SPSS) version 13” (p. 416). The incidence of pressure ulcer formation was identified using </w:t>
            </w:r>
            <w:r>
              <w:lastRenderedPageBreak/>
              <w:t xml:space="preserve">EPUAP definition of pressure ulcers and correlating the incidence of new pressure ulcers with those at risk for pressure ulcer development. Further descriptive findings were identified in a chart including “patients numbers, percentage, mean and standard deviation regarding the factors gender, age, body mass index, Brand score, </w:t>
            </w:r>
            <w:r>
              <w:lastRenderedPageBreak/>
              <w:t xml:space="preserve">severity of illness, length of stay, unconsciousness, urinary catheter at admission and patients with pressure ulcer at admission” (p. 416). </w:t>
            </w:r>
            <w:r w:rsidRPr="0076403E">
              <w:t xml:space="preserve">Data analysis strategy was appropriate for the data </w:t>
            </w:r>
            <w:r>
              <w:t>collected in this</w:t>
            </w:r>
            <w:r w:rsidRPr="0076403E">
              <w:t xml:space="preserve"> study. </w:t>
            </w:r>
          </w:p>
          <w:p w:rsidR="00AA6B61" w:rsidRPr="002D5700" w:rsidRDefault="00AA6B61"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Results of Research</w:t>
            </w:r>
          </w:p>
          <w:p w:rsidR="00AA6B61" w:rsidRPr="002D5700" w:rsidRDefault="00AA6B61" w:rsidP="00AA6B61">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w:t>
            </w:r>
            <w:r w:rsidRPr="002D5700">
              <w:lastRenderedPageBreak/>
              <w:t xml:space="preserve">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Additionally the study identified patients with a longer length of stay in the ICU at a greater risk of new pressure ulcer development vs shorter lengths of stays (9.25 days vs. 6.9 days). </w:t>
            </w:r>
            <w:r>
              <w:t>A</w:t>
            </w:r>
            <w:r w:rsidRPr="002D5700">
              <w:t xml:space="preserve">PACE II scores were also </w:t>
            </w:r>
            <w:r>
              <w:t>related to</w:t>
            </w:r>
            <w:r w:rsidRPr="002D5700">
              <w:t xml:space="preserve"> pressure ulcer development. </w:t>
            </w:r>
            <w:r w:rsidRPr="002D5700">
              <w:lastRenderedPageBreak/>
              <w:t>Those patients with lower scores were not as likely to develop pressure ulcers as identified in this study.</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Comments (strengths and limitations of study, results related to PICOT, level of evidence, strength of evidence, practice change/education change due to study)</w:t>
            </w:r>
          </w:p>
          <w:p w:rsidR="00AA6B61" w:rsidRPr="002D5700" w:rsidRDefault="00AA6B61" w:rsidP="00AA6B61">
            <w:r w:rsidRPr="002D5700">
              <w:t xml:space="preserve">The sample size of this study was limited leading to the study not easily being generalized. Additionally, no significant findings can be identified from this study. Generalizations about the incidence of pressure ulcers can be stated however it does not appear that this study brings any new information to the nursing discipline. </w:t>
            </w:r>
          </w:p>
          <w:p w:rsidR="00AA6B61" w:rsidRPr="002D5700" w:rsidRDefault="00AA6B61" w:rsidP="00AA6B61">
            <w:r w:rsidRPr="002D5700">
              <w:t xml:space="preserve">This study does not provide </w:t>
            </w:r>
            <w:r w:rsidRPr="002D5700">
              <w:lastRenderedPageBreak/>
              <w:t>an answer to the PICOT questions.</w:t>
            </w:r>
          </w:p>
          <w:p w:rsidR="00AA6B61" w:rsidRPr="002D5700" w:rsidRDefault="00AA6B61" w:rsidP="00AA6B61">
            <w:pPr>
              <w:rPr>
                <w:b/>
                <w:color w:val="000000"/>
              </w:rPr>
            </w:pPr>
            <w:r w:rsidRPr="002D5700">
              <w:t>No change in practice can be made based upon these study findings. However, this study does provide background information on pressure ulcers in the intensive care setting.</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Author &amp; Year</w:t>
            </w:r>
          </w:p>
          <w:p w:rsidR="00AA6B61" w:rsidRPr="002D5700" w:rsidRDefault="00AA6B61" w:rsidP="00AA6B61">
            <w:pPr>
              <w:rPr>
                <w:color w:val="000000"/>
              </w:rPr>
            </w:pPr>
            <w:r w:rsidRPr="002D5700">
              <w:rPr>
                <w:color w:val="000000"/>
              </w:rPr>
              <w:t xml:space="preserve">Alderden, Whitney, Taylor, &amp; </w:t>
            </w:r>
            <w:r w:rsidRPr="002D5700">
              <w:rPr>
                <w:color w:val="000000"/>
              </w:rPr>
              <w:lastRenderedPageBreak/>
              <w:t>Zaratkiewicz,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IV</w:t>
            </w:r>
          </w:p>
          <w:p w:rsidR="00AA6B61" w:rsidRPr="002D5700" w:rsidRDefault="00AA6B61" w:rsidP="00AA6B61">
            <w:pPr>
              <w:rPr>
                <w:b/>
                <w:color w:val="000000"/>
              </w:rPr>
            </w:pP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Purpose of Research and Design Used</w:t>
            </w:r>
          </w:p>
          <w:p w:rsidR="00AA6B61" w:rsidRPr="002D5700" w:rsidRDefault="00AA6B61" w:rsidP="00AA6B61">
            <w:r w:rsidRPr="002D5700">
              <w:t xml:space="preserve">The purpose of this study was to </w:t>
            </w:r>
            <w:r w:rsidRPr="002D5700">
              <w:lastRenderedPageBreak/>
              <w:t xml:space="preserve">evaluate patient’s risk factors and pressure ulcer outcomes as healed or present at discharge or death.  </w:t>
            </w:r>
          </w:p>
          <w:p w:rsidR="00AA6B61" w:rsidRPr="002D5700" w:rsidRDefault="00AA6B61" w:rsidP="00AA6B61">
            <w:r w:rsidRPr="002D5700">
              <w:t>Retrospective chart review.</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 xml:space="preserve">Measurement Tools Used and Reliability &amp; </w:t>
            </w:r>
            <w:r w:rsidR="00912C39">
              <w:rPr>
                <w:b/>
                <w:color w:val="000000"/>
              </w:rPr>
              <w:t>V</w:t>
            </w:r>
            <w:r w:rsidRPr="002D5700">
              <w:rPr>
                <w:b/>
                <w:color w:val="000000"/>
              </w:rPr>
              <w:t xml:space="preserve">alidity </w:t>
            </w:r>
          </w:p>
          <w:p w:rsidR="00AA6B61" w:rsidRPr="00941C78" w:rsidRDefault="00AA6B61" w:rsidP="00AA6B61">
            <w:r w:rsidRPr="002D5700">
              <w:t xml:space="preserve">The Braden scale </w:t>
            </w:r>
            <w:r w:rsidRPr="002D5700">
              <w:lastRenderedPageBreak/>
              <w:t xml:space="preserve">skin assessment tool was used to determine pressure ulcer severity of eligible patients. Also, a hospital based pressure ulcer database was utilized by research team. This database was managed by a wound nurse. Braden scale is a nationally used skin assessment tool which increases reliability.  </w:t>
            </w: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lastRenderedPageBreak/>
              <w:t>Sample and Size</w:t>
            </w:r>
          </w:p>
          <w:p w:rsidR="00AA6B61" w:rsidRPr="002D5700" w:rsidRDefault="00AA6B61" w:rsidP="00AA6B61">
            <w:r>
              <w:t xml:space="preserve">The sample included 87 participants, </w:t>
            </w:r>
            <w:r w:rsidRPr="002D5700">
              <w:lastRenderedPageBreak/>
              <w:t>the majority being males. All participants were aged 17 and older</w:t>
            </w:r>
            <w:r>
              <w:t>.</w:t>
            </w:r>
            <w:r w:rsidRPr="002D5700">
              <w:t xml:space="preserve"> </w:t>
            </w:r>
          </w:p>
          <w:p w:rsidR="00AA6B61" w:rsidRPr="002D5700" w:rsidRDefault="00AA6B61" w:rsidP="00AA6B61">
            <w:r>
              <w:t>The s</w:t>
            </w:r>
            <w:r w:rsidRPr="002D5700">
              <w:t>ample was selected from ICU</w:t>
            </w:r>
            <w:r>
              <w:t>,</w:t>
            </w:r>
            <w:r w:rsidRPr="002D5700">
              <w:t xml:space="preserve"> 10 were not ICU patients. Seventy-three required artificial ventilation. </w:t>
            </w:r>
          </w:p>
          <w:p w:rsidR="00AA6B61" w:rsidRDefault="00AA6B61" w:rsidP="00AA6B61">
            <w:r w:rsidRPr="004D4DC6">
              <w:t>Braden score was part of inclusion criteria. Participants had a mean Braden score of 9.9, indicating</w:t>
            </w:r>
            <w:r w:rsidRPr="00C85FB1">
              <w:t xml:space="preserve"> the average patient in this setting had a high or severe </w:t>
            </w:r>
            <w:r w:rsidRPr="00C85FB1">
              <w:lastRenderedPageBreak/>
              <w:t>risk of pressure ulcer development.</w:t>
            </w:r>
            <w:r>
              <w:t xml:space="preserve"> </w:t>
            </w:r>
          </w:p>
          <w:p w:rsidR="00AA6B61" w:rsidRPr="002D5700" w:rsidRDefault="00AA6B61" w:rsidP="00AA6B61">
            <w:r>
              <w:t xml:space="preserve">Scores for the Braden scale correlate the likelihood of development of pressure ulcers. Braden scores range from less than or equal to 9, indicating a severe risk of ulcer development. A score of 18 notes a mild risk. </w:t>
            </w:r>
          </w:p>
          <w:p w:rsidR="00AA6B61" w:rsidRPr="00A16525"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lastRenderedPageBreak/>
              <w:t xml:space="preserve">Data Analysis </w:t>
            </w:r>
          </w:p>
          <w:p w:rsidR="00AA6B61" w:rsidRPr="00A16525" w:rsidRDefault="00AA6B61" w:rsidP="00AA6B61">
            <w:pPr>
              <w:rPr>
                <w:b/>
                <w:color w:val="000000"/>
              </w:rPr>
            </w:pPr>
            <w:r w:rsidRPr="00A16525">
              <w:t>Data was analyzed by SPSS, a t-</w:t>
            </w:r>
            <w:r w:rsidRPr="00A16525">
              <w:lastRenderedPageBreak/>
              <w:t xml:space="preserve">test was used to evaluate “independent continuous and interval level variables and pressure ulcer outcome” (p. 35).   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Results of Research</w:t>
            </w:r>
          </w:p>
          <w:p w:rsidR="00AA6B61" w:rsidRDefault="00AA6B61" w:rsidP="00AA6B61">
            <w:pPr>
              <w:rPr>
                <w:color w:val="000000"/>
              </w:rPr>
            </w:pPr>
            <w:r>
              <w:rPr>
                <w:color w:val="000000"/>
              </w:rPr>
              <w:t>Results of the study noted severely ill patients are</w:t>
            </w:r>
            <w:r w:rsidRPr="002D5700">
              <w:rPr>
                <w:color w:val="000000"/>
              </w:rPr>
              <w:t xml:space="preserve"> who are more prone to </w:t>
            </w:r>
            <w:r w:rsidRPr="002D5700">
              <w:rPr>
                <w:color w:val="000000"/>
              </w:rPr>
              <w:lastRenderedPageBreak/>
              <w:t>acquiring HAPU’s</w:t>
            </w:r>
            <w:r>
              <w:rPr>
                <w:color w:val="000000"/>
              </w:rPr>
              <w:t>. A</w:t>
            </w:r>
            <w:r w:rsidRPr="001C7F08">
              <w:t xml:space="preserve"> </w:t>
            </w:r>
            <w:r>
              <w:t>multivariate</w:t>
            </w:r>
            <w:r w:rsidRPr="001C7F08">
              <w:t xml:space="preserve"> </w:t>
            </w:r>
            <w:r>
              <w:t xml:space="preserve">analysis found three factors relating to pressure ulcer development. </w:t>
            </w:r>
            <w:r w:rsidRPr="002D5700">
              <w:rPr>
                <w:color w:val="000000"/>
              </w:rPr>
              <w:t xml:space="preserve"> </w:t>
            </w:r>
          </w:p>
          <w:p w:rsidR="00AA6B61" w:rsidRDefault="00AA6B61" w:rsidP="00AA6B61">
            <w:r>
              <w:rPr>
                <w:color w:val="000000"/>
              </w:rPr>
              <w:t xml:space="preserve">Patients </w:t>
            </w:r>
            <w:r w:rsidRPr="002D5700">
              <w:rPr>
                <w:color w:val="000000"/>
              </w:rPr>
              <w:t xml:space="preserve">requiring intravenous vasopressor medication, or have sustained spinal injury, or are aged 40 and older are at an increased risk. </w:t>
            </w:r>
            <w:r w:rsidRPr="00787836">
              <w:t>Bivariate analysis showed correlation between patient</w:t>
            </w:r>
            <w:r>
              <w:t xml:space="preserve">s’ </w:t>
            </w:r>
            <w:r w:rsidRPr="00787836">
              <w:t xml:space="preserve"> ulcer stage and healing.</w:t>
            </w:r>
            <w:r>
              <w:t xml:space="preserve"> </w:t>
            </w:r>
          </w:p>
          <w:p w:rsidR="00AA6B61" w:rsidRPr="0005038F" w:rsidRDefault="00AA6B61" w:rsidP="00AA6B61">
            <w:r w:rsidRPr="0005038F">
              <w:t xml:space="preserve">Results for healed HAPU’s are as follows: </w:t>
            </w:r>
          </w:p>
          <w:p w:rsidR="00AA6B61" w:rsidRPr="0005038F" w:rsidRDefault="00AA6B61" w:rsidP="00AA6B61">
            <w:r w:rsidRPr="0005038F">
              <w:t>Stage 1 healed at 33%</w:t>
            </w:r>
          </w:p>
          <w:p w:rsidR="00AA6B61" w:rsidRPr="0005038F" w:rsidRDefault="00AA6B61" w:rsidP="00AA6B61">
            <w:r w:rsidRPr="0005038F">
              <w:t>Stage II healed at 64%</w:t>
            </w:r>
          </w:p>
          <w:p w:rsidR="00AA6B61" w:rsidRPr="0005038F" w:rsidRDefault="00AA6B61" w:rsidP="00AA6B61">
            <w:r w:rsidRPr="0005038F">
              <w:t>Stage III healed at 0%</w:t>
            </w:r>
          </w:p>
          <w:p w:rsidR="00AA6B61" w:rsidRPr="0005038F" w:rsidRDefault="00AA6B61" w:rsidP="00AA6B61">
            <w:r w:rsidRPr="0005038F">
              <w:t>Stage IV healed 0% Unstageable healed at 41%</w:t>
            </w:r>
          </w:p>
          <w:p w:rsidR="00AA6B61" w:rsidRPr="0005038F" w:rsidRDefault="00AA6B61" w:rsidP="00AA6B61">
            <w:r w:rsidRPr="0005038F">
              <w:t xml:space="preserve"> Patients with HAPU’s  present at </w:t>
            </w:r>
            <w:r w:rsidRPr="0005038F">
              <w:lastRenderedPageBreak/>
              <w:t>discharge resulted in the following:</w:t>
            </w:r>
          </w:p>
          <w:p w:rsidR="00AA6B61" w:rsidRPr="0005038F" w:rsidRDefault="00AA6B61" w:rsidP="00AA6B61">
            <w:r w:rsidRPr="0005038F">
              <w:t>Stage I at 66%</w:t>
            </w:r>
          </w:p>
          <w:p w:rsidR="00AA6B61" w:rsidRPr="0005038F" w:rsidRDefault="00AA6B61" w:rsidP="00AA6B61">
            <w:r w:rsidRPr="0005038F">
              <w:t>Stage II at 36% Stage III at 100% Stage IV at 100% Unstageable at 59% (p. 38).</w:t>
            </w:r>
          </w:p>
          <w:p w:rsidR="00AA6B61" w:rsidRDefault="00AA6B61" w:rsidP="00AA6B61">
            <w:r w:rsidRPr="0005038F">
              <w:t xml:space="preserve"> Of 111 ulcers found, 51 (45.9%) were healed at discharge or death. In addition, 60 ulcers were present at discharge or death (54.1%).</w:t>
            </w:r>
            <w:r w:rsidRPr="0076403E">
              <w:t xml:space="preserve">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 xml:space="preserve">Comments (strengths and limitations of study, results related to PICOT, level of evidence, strength of evidence, practice </w:t>
            </w:r>
            <w:r w:rsidRPr="002D5700">
              <w:rPr>
                <w:b/>
                <w:color w:val="000000"/>
              </w:rPr>
              <w:lastRenderedPageBreak/>
              <w:t>change/education change due to study)</w:t>
            </w:r>
          </w:p>
          <w:p w:rsidR="00AA6B61" w:rsidRPr="002D5700" w:rsidRDefault="00AA6B61" w:rsidP="00AA6B61">
            <w:r w:rsidRPr="002D5700">
              <w:t xml:space="preserve">Patient records were accessed using electronic medical records; and yet, there is no mention of the patient diet/nutrition, or skin care routine, and no noting of patients being turned. </w:t>
            </w:r>
          </w:p>
          <w:p w:rsidR="00AA6B61" w:rsidRPr="002D5700" w:rsidRDefault="00AA6B61" w:rsidP="00AA6B61">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AA6B61" w:rsidRPr="002D5700" w:rsidRDefault="00AA6B61" w:rsidP="00AA6B61">
            <w:r w:rsidRPr="002D5700">
              <w:t>Three factors noted to have significance in ulcer development in the ICU patient or any inpatient may become vulnerable.</w:t>
            </w:r>
            <w:r w:rsidRPr="002D5700">
              <w:rPr>
                <w:color w:val="00B050"/>
              </w:rPr>
              <w:t xml:space="preserve"> </w:t>
            </w:r>
            <w:r w:rsidRPr="002D5700">
              <w:t>An unhealthy person who is admitted into the hospital is more at risk for the development of HAPU’s .</w:t>
            </w:r>
          </w:p>
          <w:p w:rsidR="00AA6B61" w:rsidRDefault="00AA6B61" w:rsidP="00AA6B61">
            <w:pPr>
              <w:tabs>
                <w:tab w:val="left" w:pos="8010"/>
              </w:tabs>
            </w:pPr>
            <w:r w:rsidRPr="002D5700">
              <w:t>Noting the odds ratios, the odds of a patient with a non-</w:t>
            </w:r>
            <w:r w:rsidRPr="002D5700">
              <w:lastRenderedPageBreak/>
              <w:t xml:space="preserve">healed ulcer at discharge was "5-fold" (p. 37) when the patient had received a vasopressor medication intravenously. Patients involved in a trauma injury showed an odds ratio of 15, and those patients who are aged 40 and older where given an odds ratio of 7 of developing a pressure ulcer. </w:t>
            </w:r>
          </w:p>
          <w:p w:rsidR="00AA6B61" w:rsidRPr="002D5700" w:rsidRDefault="00AA6B61" w:rsidP="00AA6B61">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AA6B61" w:rsidRPr="002D5700" w:rsidRDefault="00AA6B61" w:rsidP="00AA6B61">
            <w:pPr>
              <w:tabs>
                <w:tab w:val="left" w:pos="8010"/>
              </w:tabs>
            </w:pP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Author &amp; Year</w:t>
            </w:r>
          </w:p>
          <w:p w:rsidR="00AA6B61" w:rsidRPr="002D5700" w:rsidRDefault="00AA6B61" w:rsidP="00AA6B61">
            <w:r w:rsidRPr="002D5700">
              <w:t xml:space="preserve">Meaume, Perez,  Descamps,   Voinchet, </w:t>
            </w:r>
            <w:r w:rsidRPr="002D5700">
              <w:lastRenderedPageBreak/>
              <w:t>Jault, Saunier, &amp;  Bohbot,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Purpose of Research and Design Used</w:t>
            </w:r>
          </w:p>
          <w:p w:rsidR="00AA6B61" w:rsidRPr="002D5700" w:rsidRDefault="00AA6B61" w:rsidP="00AA6B61">
            <w:r w:rsidRPr="002D5700">
              <w:t xml:space="preserve">The purpose of the study was to document the </w:t>
            </w:r>
            <w:r w:rsidRPr="002D5700">
              <w:lastRenderedPageBreak/>
              <w:t>performance of Urgotul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 xml:space="preserve">Measurement Tools Used and Reliability &amp; </w:t>
            </w:r>
            <w:r w:rsidR="00912C39">
              <w:rPr>
                <w:b/>
                <w:color w:val="000000"/>
              </w:rPr>
              <w:t>V</w:t>
            </w:r>
            <w:r w:rsidRPr="002D5700">
              <w:rPr>
                <w:b/>
                <w:color w:val="000000"/>
              </w:rPr>
              <w:t xml:space="preserve">alidity </w:t>
            </w:r>
          </w:p>
          <w:p w:rsidR="00AA6B61" w:rsidRPr="002D5700" w:rsidRDefault="00AA6B61" w:rsidP="00AA6B61">
            <w:pPr>
              <w:rPr>
                <w:color w:val="000000"/>
              </w:rPr>
            </w:pPr>
            <w:r w:rsidRPr="002D5700">
              <w:rPr>
                <w:color w:val="000000"/>
              </w:rPr>
              <w:t xml:space="preserve">Efficacy and tolerability were </w:t>
            </w:r>
            <w:r w:rsidRPr="002D5700">
              <w:rPr>
                <w:color w:val="000000"/>
              </w:rPr>
              <w:lastRenderedPageBreak/>
              <w:t>evaluated by physicians every week</w:t>
            </w:r>
            <w:r>
              <w:rPr>
                <w:color w:val="000000"/>
              </w:rPr>
              <w:t xml:space="preserve">. </w:t>
            </w:r>
            <w:r w:rsidRPr="002D5700">
              <w:rPr>
                <w:color w:val="000000"/>
              </w:rPr>
              <w:t xml:space="preserve">Surface area was measured in cm² at baseline </w:t>
            </w:r>
            <w:r>
              <w:rPr>
                <w:color w:val="000000"/>
              </w:rPr>
              <w:t>with</w:t>
            </w:r>
            <w:r w:rsidRPr="002D5700">
              <w:rPr>
                <w:color w:val="000000"/>
              </w:rPr>
              <w:t xml:space="preserve"> each weekly assessment. Transparent film was used and photographs taken to help validate findings.</w:t>
            </w:r>
          </w:p>
          <w:p w:rsidR="00AA6B61" w:rsidRPr="002D5700" w:rsidRDefault="00AA6B61" w:rsidP="00AA6B61">
            <w:pPr>
              <w:rPr>
                <w:color w:val="000000"/>
              </w:rPr>
            </w:pPr>
            <w:r w:rsidRPr="002D5700">
              <w:rPr>
                <w:color w:val="000000"/>
              </w:rPr>
              <w:t xml:space="preserve">Acceptability was evaluated by nursing staff at each dressing change.  Acceptability was monitored by nursing staff based upon the following parameters: ‘ease of dressing application and removal’, ‘Pain at dressing change’, ‘conformability’, ‘adherence of the dressing to the wound bed and </w:t>
            </w:r>
            <w:r w:rsidRPr="002D5700">
              <w:rPr>
                <w:color w:val="000000"/>
              </w:rPr>
              <w:lastRenderedPageBreak/>
              <w:t>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color w:val="000000"/>
              </w:rPr>
            </w:pPr>
            <w:r w:rsidRPr="002D5700">
              <w:rPr>
                <w:color w:val="000000"/>
              </w:rPr>
              <w:t xml:space="preserve"> Author developed, standardized measurement tool was not specified and no reliability and validity information was given.  </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Sample and Size</w:t>
            </w:r>
          </w:p>
          <w:p w:rsidR="00AA6B61" w:rsidRPr="002D5700" w:rsidRDefault="00AA6B61" w:rsidP="00AA6B61">
            <w:pPr>
              <w:tabs>
                <w:tab w:val="left" w:pos="8010"/>
              </w:tabs>
            </w:pPr>
            <w:r w:rsidRPr="002D5700">
              <w:t xml:space="preserve">A convenience sample of forty-four </w:t>
            </w:r>
            <w:r w:rsidRPr="002D5700">
              <w:lastRenderedPageBreak/>
              <w:t>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lastRenderedPageBreak/>
              <w:t>Data Analysis</w:t>
            </w:r>
            <w:r>
              <w:rPr>
                <w:b/>
                <w:color w:val="000000"/>
              </w:rPr>
              <w:t xml:space="preserve"> </w:t>
            </w:r>
          </w:p>
          <w:p w:rsidR="00AA6B61" w:rsidRPr="002D5700" w:rsidRDefault="00AA6B61" w:rsidP="00AA6B61">
            <w:pPr>
              <w:rPr>
                <w:color w:val="000000"/>
              </w:rPr>
            </w:pPr>
            <w:r w:rsidRPr="002D5700">
              <w:rPr>
                <w:color w:val="000000"/>
              </w:rPr>
              <w:t>Independent variable: Urgotul Flex.</w:t>
            </w:r>
          </w:p>
          <w:p w:rsidR="00AA6B61" w:rsidRPr="002D5700" w:rsidRDefault="00AA6B61" w:rsidP="00AA6B61">
            <w:pPr>
              <w:rPr>
                <w:color w:val="000000"/>
              </w:rPr>
            </w:pPr>
            <w:r w:rsidRPr="002D5700">
              <w:rPr>
                <w:color w:val="000000"/>
              </w:rPr>
              <w:lastRenderedPageBreak/>
              <w:t>Dependent Variables: efficacy, tolerability, and patient acceptance.</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Results of Research</w:t>
            </w:r>
          </w:p>
          <w:p w:rsidR="00AA6B61" w:rsidRDefault="00AA6B61" w:rsidP="00AA6B61">
            <w:pPr>
              <w:rPr>
                <w:color w:val="000000"/>
              </w:rPr>
            </w:pPr>
            <w:r>
              <w:rPr>
                <w:color w:val="000000"/>
              </w:rPr>
              <w:t>Over a 4 week period, t</w:t>
            </w:r>
            <w:r w:rsidRPr="002D5700">
              <w:rPr>
                <w:color w:val="000000"/>
              </w:rPr>
              <w:t xml:space="preserve">here was a surface area reduction using the Urgotul Flex, of </w:t>
            </w:r>
            <w:r w:rsidRPr="002D5700">
              <w:rPr>
                <w:color w:val="000000"/>
              </w:rPr>
              <w:lastRenderedPageBreak/>
              <w:t xml:space="preserve">“78% and 42% for the acute and chronic wounds respectively” (p. 180).  </w:t>
            </w:r>
            <w:r>
              <w:rPr>
                <w:color w:val="000000"/>
              </w:rPr>
              <w:t xml:space="preserve">Twenty wounds noted to have healed. </w:t>
            </w:r>
          </w:p>
          <w:p w:rsidR="00AA6B61" w:rsidRDefault="00AA6B61" w:rsidP="00AA6B61">
            <w:r>
              <w:rPr>
                <w:color w:val="000000"/>
              </w:rPr>
              <w:t xml:space="preserve">This is similar to the prior study with Urgotul, 76% and 44% respectively (p. </w:t>
            </w:r>
            <w:r w:rsidRPr="00CA736A">
              <w:t xml:space="preserve">185). </w:t>
            </w:r>
          </w:p>
          <w:p w:rsidR="00AA6B61" w:rsidRDefault="00AA6B61" w:rsidP="00AA6B61">
            <w:pPr>
              <w:autoSpaceDE w:val="0"/>
              <w:autoSpaceDN w:val="0"/>
              <w:adjustRightInd w:val="0"/>
              <w:rPr>
                <w:rFonts w:ascii="StoneSerifStd-Medium" w:hAnsi="StoneSerifStd-Medium" w:cs="StoneSerifStd-Medium"/>
                <w:sz w:val="17"/>
                <w:szCs w:val="17"/>
              </w:rPr>
            </w:pPr>
            <w:r>
              <w:t xml:space="preserve">Four patients did not complete the study. Twenty </w:t>
            </w:r>
          </w:p>
          <w:p w:rsidR="00AA6B61" w:rsidRPr="00CA736A" w:rsidRDefault="00AA6B61" w:rsidP="00AA6B61">
            <w:pPr>
              <w:autoSpaceDE w:val="0"/>
              <w:autoSpaceDN w:val="0"/>
              <w:adjustRightInd w:val="0"/>
            </w:pPr>
            <w:r w:rsidRPr="00AA4312">
              <w:t>wounds (45.5%) healed by the end of the 4-week</w:t>
            </w:r>
            <w:r>
              <w:t xml:space="preserve"> </w:t>
            </w:r>
            <w:r w:rsidRPr="00AA4312">
              <w:t>period</w:t>
            </w:r>
            <w:r>
              <w:t xml:space="preserve"> (p. 184).</w:t>
            </w:r>
          </w:p>
          <w:p w:rsidR="00AA6B61" w:rsidRPr="00CA736A" w:rsidRDefault="00AA6B61" w:rsidP="00AA6B61">
            <w:r w:rsidRPr="00CA736A">
              <w:t>“Two local adverse events were reported, but</w:t>
            </w:r>
            <w:r>
              <w:t xml:space="preserve"> these</w:t>
            </w:r>
            <w:r w:rsidRPr="00CA736A">
              <w:t xml:space="preserve"> were not considered to be</w:t>
            </w:r>
            <w:r>
              <w:t xml:space="preserve"> </w:t>
            </w:r>
            <w:r w:rsidRPr="00CA736A">
              <w:t xml:space="preserve">dressing related” (p. 180). </w:t>
            </w:r>
          </w:p>
          <w:p w:rsidR="00AA6B61" w:rsidRPr="00E34EFB" w:rsidRDefault="00AA6B61" w:rsidP="00AA6B61">
            <w:r w:rsidRPr="00E34EFB">
              <w:t>Additional results showed “the majority (67%) of the wounds had been previously treated with a type of hydrocellular,</w:t>
            </w:r>
            <w:r>
              <w:t xml:space="preserve"> </w:t>
            </w:r>
            <w:r w:rsidRPr="00E34EFB">
              <w:t xml:space="preserve">hydrocolloid or </w:t>
            </w:r>
            <w:r w:rsidRPr="00E34EFB">
              <w:lastRenderedPageBreak/>
              <w:t xml:space="preserve">alginate dressings prior to inclusion in the evaluation” (p.184). </w:t>
            </w:r>
          </w:p>
          <w:p w:rsidR="00AA6B61" w:rsidRPr="002D5700" w:rsidRDefault="00AA6B61" w:rsidP="00AA6B61">
            <w:pPr>
              <w:rPr>
                <w:b/>
                <w:color w:val="000000"/>
              </w:rPr>
            </w:pPr>
            <w:r w:rsidRPr="00E34EFB">
              <w:t>This gives the study strength in  reliability</w:t>
            </w:r>
            <w:r>
              <w:t xml:space="preserve">. </w:t>
            </w:r>
            <w:r w:rsidRPr="00E34EFB">
              <w:t xml:space="preserve"> </w:t>
            </w: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 xml:space="preserve">Comments (strengths and limitations of study, results related to PICOT, level of evidence, strength of evidence, practice change/education change </w:t>
            </w:r>
            <w:r w:rsidRPr="002D5700">
              <w:rPr>
                <w:b/>
                <w:color w:val="000000"/>
              </w:rPr>
              <w:lastRenderedPageBreak/>
              <w:t>due to study)</w:t>
            </w:r>
          </w:p>
          <w:p w:rsidR="00AA6B61" w:rsidRPr="002D5700" w:rsidRDefault="00AA6B61" w:rsidP="00AA6B61">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AA6B61" w:rsidRPr="002D5700" w:rsidRDefault="00AA6B61" w:rsidP="00AA6B61">
            <w:r w:rsidRPr="002D5700">
              <w:t xml:space="preserve">The study introduced a new way to assist the patient towards a positive outcome. Wounds do come in many varieties; from burns and scrapes to post-op incisions and trauma injuries. </w:t>
            </w:r>
          </w:p>
          <w:p w:rsidR="00AA6B61" w:rsidRPr="002D5700" w:rsidRDefault="00AA6B61" w:rsidP="00AA6B61">
            <w:pPr>
              <w:rPr>
                <w:b/>
                <w:color w:val="000000"/>
              </w:rPr>
            </w:pPr>
            <w:r>
              <w:t xml:space="preserve">The study lacks validity because the qualitative data collected by nursing is subjective.  Nurses in the study were involved in both Urgotul and Urgotul Flex studies. Reliability of study is not strong because the company that manufactures the product sponsored the study resulting in a conflict of interest. </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Author &amp; Year</w:t>
            </w:r>
          </w:p>
          <w:p w:rsidR="00AA6B61" w:rsidRPr="002D5700" w:rsidRDefault="00AA6B61" w:rsidP="00AA6B61">
            <w:pPr>
              <w:rPr>
                <w:b/>
                <w:color w:val="000000"/>
              </w:rPr>
            </w:pPr>
            <w:r w:rsidRPr="002D5700">
              <w:rPr>
                <w:color w:val="262626"/>
              </w:rPr>
              <w:t>Meuleneire,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w:t>
            </w:r>
            <w:ins w:id="25" w:author="Owner" w:date="2012-03-17T09:59:00Z">
              <w:r w:rsidR="00912C39">
                <w:rPr>
                  <w:b/>
                  <w:color w:val="000000"/>
                </w:rPr>
                <w:t>V</w:t>
              </w:r>
            </w:ins>
            <w:del w:id="26" w:author="Owner" w:date="2012-03-17T09:59:00Z">
              <w:r w:rsidRPr="002D5700" w:rsidDel="00912C39">
                <w:rPr>
                  <w:b/>
                  <w:color w:val="000000"/>
                </w:rPr>
                <w:delText>v</w:delText>
              </w:r>
            </w:del>
            <w:r w:rsidRPr="002D5700">
              <w:rPr>
                <w:b/>
                <w:color w:val="000000"/>
              </w:rPr>
              <w:t>alidity</w:t>
            </w:r>
            <w:del w:id="27" w:author="Owner" w:date="2012-03-17T09:59:00Z">
              <w:r w:rsidRPr="002D5700" w:rsidDel="00912C39">
                <w:rPr>
                  <w:b/>
                  <w:color w:val="000000"/>
                </w:rPr>
                <w:delText>.</w:delText>
              </w:r>
            </w:del>
            <w:r w:rsidRPr="002D5700">
              <w:rPr>
                <w:b/>
                <w:color w:val="000000"/>
              </w:rPr>
              <w:t xml:space="preserve">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 xml:space="preserve">qualitative visual assessment, and visual records of the wounds, via photographs, was used to collect observational data on wound healing. Visual </w:t>
            </w:r>
            <w:r w:rsidRPr="002D5700">
              <w:lastRenderedPageBreak/>
              <w:t xml:space="preserve">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All </w:t>
            </w:r>
            <w:r w:rsidRPr="002D5700">
              <w:lastRenderedPageBreak/>
              <w:t>measurements were subjectively collected by one tissue viability nurse specialist.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296320">
            <w:pPr>
              <w:rPr>
                <w:b/>
                <w:color w:val="000000"/>
              </w:rPr>
            </w:pPr>
            <w:r w:rsidRPr="002D5700">
              <w:rPr>
                <w:color w:val="000000"/>
              </w:rPr>
              <w:t>A total of 30 patients met the inclusion criteria and three were later withdrawn due to inadequate wound healing</w:t>
            </w:r>
            <w:r w:rsidR="00EB3C94">
              <w:rPr>
                <w:color w:val="000000"/>
              </w:rPr>
              <w:t xml:space="preserve">, making the final </w:t>
            </w:r>
            <w:r w:rsidR="00296320">
              <w:rPr>
                <w:color w:val="000000"/>
              </w:rPr>
              <w:t xml:space="preserve">sample </w:t>
            </w:r>
            <w:r w:rsidR="00EB3C94">
              <w:rPr>
                <w:color w:val="000000"/>
              </w:rPr>
              <w:t>number 27</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804636" w:rsidP="00AA6B61">
            <w:pPr>
              <w:rPr>
                <w:b/>
                <w:color w:val="000000"/>
              </w:rPr>
            </w:pPr>
            <w:r w:rsidRPr="007D5E50">
              <w:rPr>
                <w:b/>
                <w:color w:val="000000"/>
              </w:rPr>
              <w:t>Data Analysis</w:t>
            </w:r>
            <w:r w:rsidR="00AA6B61">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EB3C94">
            <w:pPr>
              <w:rPr>
                <w:b/>
                <w:color w:val="000000"/>
              </w:rPr>
            </w:pPr>
            <w:r w:rsidRPr="002D5700">
              <w:rPr>
                <w:color w:val="000000"/>
              </w:rPr>
              <w:t xml:space="preserve">Data on wound healing and patient acceptance was analyzed through the tracking tools developed by the author. Pain severity was analyzed via descriptive statistics </w:t>
            </w:r>
            <w:r w:rsidRPr="002D5700">
              <w:rPr>
                <w:color w:val="000000"/>
              </w:rPr>
              <w:lastRenderedPageBreak/>
              <w:t>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Results of Research</w:t>
            </w:r>
          </w:p>
          <w:p w:rsidR="00AA6B61" w:rsidRPr="002D5700" w:rsidRDefault="00AA6B61" w:rsidP="00AA6B61">
            <w:pPr>
              <w:rPr>
                <w:color w:val="000000"/>
              </w:rPr>
            </w:pPr>
            <w:r w:rsidRPr="002D5700">
              <w:rPr>
                <w:color w:val="000000"/>
              </w:rPr>
              <w:t xml:space="preserve">Of the </w:t>
            </w:r>
            <w:r w:rsidR="00296320">
              <w:rPr>
                <w:color w:val="000000"/>
              </w:rPr>
              <w:t>final27</w:t>
            </w:r>
            <w:r w:rsidR="00296320" w:rsidRPr="002D5700">
              <w:rPr>
                <w:color w:val="000000"/>
              </w:rPr>
              <w:t xml:space="preserve"> </w:t>
            </w:r>
            <w:r w:rsidRPr="002D5700">
              <w:rPr>
                <w:color w:val="000000"/>
              </w:rPr>
              <w:t>patients identified, no</w:t>
            </w:r>
            <w:r w:rsidR="00296320">
              <w:rPr>
                <w:color w:val="000000"/>
              </w:rPr>
              <w:t>ne showed</w:t>
            </w:r>
            <w:r w:rsidRPr="002D5700">
              <w:rPr>
                <w:color w:val="000000"/>
              </w:rPr>
              <w:t xml:space="preserve"> signs of clinical infection by the end of the study period. Healing response of the 27 wounds included: 16 wounds ‘healed’, eight ‘almost healed’, two ‘minimal lesions’, and one ‘healing slowly’(p.537).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r w:rsidRPr="002D5700">
              <w:rPr>
                <w:color w:val="000000"/>
              </w:rPr>
              <w:t xml:space="preserve">Patient acceptance of dressing was </w:t>
            </w:r>
            <w:r w:rsidRPr="002D5700">
              <w:rPr>
                <w:color w:val="000000"/>
              </w:rPr>
              <w:lastRenderedPageBreak/>
              <w:t>identified by t</w:t>
            </w:r>
            <w:r w:rsidRPr="002D5700">
              <w:t>he majority of patients as “‘excellent’ (64%)” or “‘very good’ (18%)” (p.537).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lastRenderedPageBreak/>
              <w:t>Comments (strengths and limitations of study, results related to PICOT, level of evidence, strength of evidence, practice change/education change due to study)</w:t>
            </w:r>
          </w:p>
          <w:p w:rsidR="00AA6B61" w:rsidRPr="002D5700" w:rsidRDefault="00AA6B61" w:rsidP="00AA6B61"/>
          <w:p w:rsidR="00AA6B61" w:rsidRDefault="00AA6B61" w:rsidP="00AA6B61">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296320" w:rsidRPr="002D5700" w:rsidRDefault="00296320" w:rsidP="00AA6B61">
            <w:r>
              <w:t>This study was able to show, with a small sample, that through the use a Mepilex Ag less pain occurred during dressing changes. Practice change could be suggested. The use of a less painful dressing could in turn result in more compliance with patient wound care, and thereafter produce better wound healing.</w:t>
            </w:r>
          </w:p>
          <w:p w:rsidR="00AA6B61" w:rsidRPr="002D5700" w:rsidRDefault="00AA6B61" w:rsidP="00296320">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header="720" w:footer="720" w:gutter="0"/>
          <w:cols w:space="72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endix D</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lastRenderedPageBreak/>
        <w:t>January 29, 2012</w:t>
      </w:r>
    </w:p>
    <w:p w:rsidR="00AA6B61" w:rsidRPr="00703F69" w:rsidRDefault="00AA6B61" w:rsidP="00AA6B61"/>
    <w:p w:rsidR="00AA6B61" w:rsidRPr="00703F69" w:rsidRDefault="00AA6B61" w:rsidP="00AA6B61">
      <w:pPr>
        <w:contextualSpacing/>
      </w:pPr>
      <w:r w:rsidRPr="00703F69">
        <w:t>Dr.  Mikel L. Gray</w:t>
      </w:r>
    </w:p>
    <w:p w:rsidR="00AA6B61" w:rsidRPr="00703F69" w:rsidRDefault="00AA6B61" w:rsidP="00AA6B61">
      <w:pPr>
        <w:contextualSpacing/>
      </w:pPr>
      <w:r w:rsidRPr="00703F69">
        <w:t>Journal of Wound, Ostomy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Mikel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presents</w:t>
      </w:r>
      <w:r>
        <w:rPr>
          <w:color w:val="000000"/>
        </w:rPr>
        <w:t xml:space="preserve"> best practice</w:t>
      </w:r>
      <w:r w:rsidRPr="00703F69">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evidence based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Ostomy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Elizabeth Gard,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E140C0" w:rsidP="00AA6B61">
      <w:pPr>
        <w:tabs>
          <w:tab w:val="left" w:pos="2910"/>
        </w:tabs>
        <w:contextualSpacing/>
      </w:pPr>
      <w:hyperlink r:id="rId18" w:history="1">
        <w:r w:rsidR="00AA6B61" w:rsidRPr="00A14B68">
          <w:rPr>
            <w:rStyle w:val="Hyperlink"/>
            <w:color w:val="auto"/>
          </w:rPr>
          <w:t>Elizabeth.gard@methodistcollege.edu</w:t>
        </w:r>
      </w:hyperlink>
    </w:p>
    <w:sectPr w:rsidR="00AA6B61" w:rsidRPr="00A14B68" w:rsidSect="00AA6B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FEF" w:rsidRDefault="00CF3FEF">
      <w:r>
        <w:separator/>
      </w:r>
    </w:p>
  </w:endnote>
  <w:endnote w:type="continuationSeparator" w:id="0">
    <w:p w:rsidR="00CF3FEF" w:rsidRDefault="00CF3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StoneSerifStd-Medium">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FEF" w:rsidRDefault="00CF3FEF">
      <w:r>
        <w:separator/>
      </w:r>
    </w:p>
  </w:footnote>
  <w:footnote w:type="continuationSeparator" w:id="0">
    <w:p w:rsidR="00CF3FEF" w:rsidRDefault="00CF3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AF" w:rsidRDefault="002A5EAF" w:rsidP="00AA6B61">
    <w:pPr>
      <w:pStyle w:val="Header"/>
      <w:tabs>
        <w:tab w:val="clear" w:pos="4320"/>
        <w:tab w:val="left" w:pos="0"/>
        <w:tab w:val="right" w:pos="9360"/>
      </w:tabs>
      <w:jc w:val="left"/>
    </w:pPr>
    <w:r>
      <w:t>PRESSURE ULCER PREVENTION</w:t>
    </w:r>
    <w:r>
      <w:tab/>
    </w:r>
    <w:r>
      <w:tab/>
    </w:r>
    <w:r>
      <w:tab/>
    </w:r>
    <w:r w:rsidR="00707496">
      <w:fldChar w:fldCharType="begin"/>
    </w:r>
    <w:r w:rsidR="00707496">
      <w:instrText xml:space="preserve"> PAGE   \* MERGEFORMAT </w:instrText>
    </w:r>
    <w:r w:rsidR="00707496">
      <w:fldChar w:fldCharType="separate"/>
    </w:r>
    <w:r w:rsidR="00E140C0">
      <w:rPr>
        <w:noProof/>
      </w:rPr>
      <w:t>3</w:t>
    </w:r>
    <w:r w:rsidR="00707496">
      <w:rPr>
        <w:noProof/>
      </w:rPr>
      <w:fldChar w:fldCharType="end"/>
    </w:r>
  </w:p>
  <w:p w:rsidR="002A5EAF" w:rsidRPr="0014072F" w:rsidRDefault="002A5EAF" w:rsidP="00AA6B61">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EAF" w:rsidRDefault="002A5EAF">
    <w:pPr>
      <w:pStyle w:val="Header"/>
    </w:pPr>
  </w:p>
  <w:p w:rsidR="002A5EAF" w:rsidRDefault="002A5E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9D62CC8"/>
    <w:multiLevelType w:val="hybridMultilevel"/>
    <w:tmpl w:val="5EB6DE9C"/>
    <w:lvl w:ilvl="0" w:tplc="A580CD84">
      <w:start w:val="1"/>
      <w:numFmt w:val="bullet"/>
      <w:lvlText w:val="•"/>
      <w:lvlJc w:val="left"/>
      <w:pPr>
        <w:tabs>
          <w:tab w:val="num" w:pos="720"/>
        </w:tabs>
        <w:ind w:left="720" w:hanging="360"/>
      </w:pPr>
      <w:rPr>
        <w:rFonts w:ascii="Arial" w:hAnsi="Arial" w:hint="default"/>
      </w:rPr>
    </w:lvl>
    <w:lvl w:ilvl="1" w:tplc="B6321692" w:tentative="1">
      <w:start w:val="1"/>
      <w:numFmt w:val="bullet"/>
      <w:lvlText w:val="•"/>
      <w:lvlJc w:val="left"/>
      <w:pPr>
        <w:tabs>
          <w:tab w:val="num" w:pos="1440"/>
        </w:tabs>
        <w:ind w:left="1440" w:hanging="360"/>
      </w:pPr>
      <w:rPr>
        <w:rFonts w:ascii="Arial" w:hAnsi="Arial" w:hint="default"/>
      </w:rPr>
    </w:lvl>
    <w:lvl w:ilvl="2" w:tplc="25080A36" w:tentative="1">
      <w:start w:val="1"/>
      <w:numFmt w:val="bullet"/>
      <w:lvlText w:val="•"/>
      <w:lvlJc w:val="left"/>
      <w:pPr>
        <w:tabs>
          <w:tab w:val="num" w:pos="2160"/>
        </w:tabs>
        <w:ind w:left="2160" w:hanging="360"/>
      </w:pPr>
      <w:rPr>
        <w:rFonts w:ascii="Arial" w:hAnsi="Arial" w:hint="default"/>
      </w:rPr>
    </w:lvl>
    <w:lvl w:ilvl="3" w:tplc="014AC306" w:tentative="1">
      <w:start w:val="1"/>
      <w:numFmt w:val="bullet"/>
      <w:lvlText w:val="•"/>
      <w:lvlJc w:val="left"/>
      <w:pPr>
        <w:tabs>
          <w:tab w:val="num" w:pos="2880"/>
        </w:tabs>
        <w:ind w:left="2880" w:hanging="360"/>
      </w:pPr>
      <w:rPr>
        <w:rFonts w:ascii="Arial" w:hAnsi="Arial" w:hint="default"/>
      </w:rPr>
    </w:lvl>
    <w:lvl w:ilvl="4" w:tplc="5F884982" w:tentative="1">
      <w:start w:val="1"/>
      <w:numFmt w:val="bullet"/>
      <w:lvlText w:val="•"/>
      <w:lvlJc w:val="left"/>
      <w:pPr>
        <w:tabs>
          <w:tab w:val="num" w:pos="3600"/>
        </w:tabs>
        <w:ind w:left="3600" w:hanging="360"/>
      </w:pPr>
      <w:rPr>
        <w:rFonts w:ascii="Arial" w:hAnsi="Arial" w:hint="default"/>
      </w:rPr>
    </w:lvl>
    <w:lvl w:ilvl="5" w:tplc="8980788A" w:tentative="1">
      <w:start w:val="1"/>
      <w:numFmt w:val="bullet"/>
      <w:lvlText w:val="•"/>
      <w:lvlJc w:val="left"/>
      <w:pPr>
        <w:tabs>
          <w:tab w:val="num" w:pos="4320"/>
        </w:tabs>
        <w:ind w:left="4320" w:hanging="360"/>
      </w:pPr>
      <w:rPr>
        <w:rFonts w:ascii="Arial" w:hAnsi="Arial" w:hint="default"/>
      </w:rPr>
    </w:lvl>
    <w:lvl w:ilvl="6" w:tplc="C0948346" w:tentative="1">
      <w:start w:val="1"/>
      <w:numFmt w:val="bullet"/>
      <w:lvlText w:val="•"/>
      <w:lvlJc w:val="left"/>
      <w:pPr>
        <w:tabs>
          <w:tab w:val="num" w:pos="5040"/>
        </w:tabs>
        <w:ind w:left="5040" w:hanging="360"/>
      </w:pPr>
      <w:rPr>
        <w:rFonts w:ascii="Arial" w:hAnsi="Arial" w:hint="default"/>
      </w:rPr>
    </w:lvl>
    <w:lvl w:ilvl="7" w:tplc="A7527B1C" w:tentative="1">
      <w:start w:val="1"/>
      <w:numFmt w:val="bullet"/>
      <w:lvlText w:val="•"/>
      <w:lvlJc w:val="left"/>
      <w:pPr>
        <w:tabs>
          <w:tab w:val="num" w:pos="5760"/>
        </w:tabs>
        <w:ind w:left="5760" w:hanging="360"/>
      </w:pPr>
      <w:rPr>
        <w:rFonts w:ascii="Arial" w:hAnsi="Arial" w:hint="default"/>
      </w:rPr>
    </w:lvl>
    <w:lvl w:ilvl="8" w:tplc="4A0C36FC" w:tentative="1">
      <w:start w:val="1"/>
      <w:numFmt w:val="bullet"/>
      <w:lvlText w:val="•"/>
      <w:lvlJc w:val="left"/>
      <w:pPr>
        <w:tabs>
          <w:tab w:val="num" w:pos="6480"/>
        </w:tabs>
        <w:ind w:left="6480" w:hanging="360"/>
      </w:pPr>
      <w:rPr>
        <w:rFonts w:ascii="Arial" w:hAnsi="Arial" w:hint="default"/>
      </w:rPr>
    </w:lvl>
  </w:abstractNum>
  <w:abstractNum w:abstractNumId="3">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
    <w:nsid w:val="4B177CF5"/>
    <w:multiLevelType w:val="hybridMultilevel"/>
    <w:tmpl w:val="4B3825FC"/>
    <w:lvl w:ilvl="0" w:tplc="6B0415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37D75EF"/>
    <w:multiLevelType w:val="hybridMultilevel"/>
    <w:tmpl w:val="419EC2C4"/>
    <w:lvl w:ilvl="0" w:tplc="49F81720">
      <w:start w:val="1"/>
      <w:numFmt w:val="bullet"/>
      <w:lvlText w:val="•"/>
      <w:lvlJc w:val="left"/>
      <w:pPr>
        <w:tabs>
          <w:tab w:val="num" w:pos="720"/>
        </w:tabs>
        <w:ind w:left="720" w:hanging="360"/>
      </w:pPr>
      <w:rPr>
        <w:rFonts w:ascii="Arial" w:hAnsi="Arial" w:hint="default"/>
      </w:rPr>
    </w:lvl>
    <w:lvl w:ilvl="1" w:tplc="9F24C094" w:tentative="1">
      <w:start w:val="1"/>
      <w:numFmt w:val="bullet"/>
      <w:lvlText w:val="•"/>
      <w:lvlJc w:val="left"/>
      <w:pPr>
        <w:tabs>
          <w:tab w:val="num" w:pos="1440"/>
        </w:tabs>
        <w:ind w:left="1440" w:hanging="360"/>
      </w:pPr>
      <w:rPr>
        <w:rFonts w:ascii="Arial" w:hAnsi="Arial" w:hint="default"/>
      </w:rPr>
    </w:lvl>
    <w:lvl w:ilvl="2" w:tplc="8A8477B6" w:tentative="1">
      <w:start w:val="1"/>
      <w:numFmt w:val="bullet"/>
      <w:lvlText w:val="•"/>
      <w:lvlJc w:val="left"/>
      <w:pPr>
        <w:tabs>
          <w:tab w:val="num" w:pos="2160"/>
        </w:tabs>
        <w:ind w:left="2160" w:hanging="360"/>
      </w:pPr>
      <w:rPr>
        <w:rFonts w:ascii="Arial" w:hAnsi="Arial" w:hint="default"/>
      </w:rPr>
    </w:lvl>
    <w:lvl w:ilvl="3" w:tplc="107A6FFC" w:tentative="1">
      <w:start w:val="1"/>
      <w:numFmt w:val="bullet"/>
      <w:lvlText w:val="•"/>
      <w:lvlJc w:val="left"/>
      <w:pPr>
        <w:tabs>
          <w:tab w:val="num" w:pos="2880"/>
        </w:tabs>
        <w:ind w:left="2880" w:hanging="360"/>
      </w:pPr>
      <w:rPr>
        <w:rFonts w:ascii="Arial" w:hAnsi="Arial" w:hint="default"/>
      </w:rPr>
    </w:lvl>
    <w:lvl w:ilvl="4" w:tplc="71F42BCA" w:tentative="1">
      <w:start w:val="1"/>
      <w:numFmt w:val="bullet"/>
      <w:lvlText w:val="•"/>
      <w:lvlJc w:val="left"/>
      <w:pPr>
        <w:tabs>
          <w:tab w:val="num" w:pos="3600"/>
        </w:tabs>
        <w:ind w:left="3600" w:hanging="360"/>
      </w:pPr>
      <w:rPr>
        <w:rFonts w:ascii="Arial" w:hAnsi="Arial" w:hint="default"/>
      </w:rPr>
    </w:lvl>
    <w:lvl w:ilvl="5" w:tplc="5DF4E642" w:tentative="1">
      <w:start w:val="1"/>
      <w:numFmt w:val="bullet"/>
      <w:lvlText w:val="•"/>
      <w:lvlJc w:val="left"/>
      <w:pPr>
        <w:tabs>
          <w:tab w:val="num" w:pos="4320"/>
        </w:tabs>
        <w:ind w:left="4320" w:hanging="360"/>
      </w:pPr>
      <w:rPr>
        <w:rFonts w:ascii="Arial" w:hAnsi="Arial" w:hint="default"/>
      </w:rPr>
    </w:lvl>
    <w:lvl w:ilvl="6" w:tplc="22849FE2" w:tentative="1">
      <w:start w:val="1"/>
      <w:numFmt w:val="bullet"/>
      <w:lvlText w:val="•"/>
      <w:lvlJc w:val="left"/>
      <w:pPr>
        <w:tabs>
          <w:tab w:val="num" w:pos="5040"/>
        </w:tabs>
        <w:ind w:left="5040" w:hanging="360"/>
      </w:pPr>
      <w:rPr>
        <w:rFonts w:ascii="Arial" w:hAnsi="Arial" w:hint="default"/>
      </w:rPr>
    </w:lvl>
    <w:lvl w:ilvl="7" w:tplc="4FE8DB26" w:tentative="1">
      <w:start w:val="1"/>
      <w:numFmt w:val="bullet"/>
      <w:lvlText w:val="•"/>
      <w:lvlJc w:val="left"/>
      <w:pPr>
        <w:tabs>
          <w:tab w:val="num" w:pos="5760"/>
        </w:tabs>
        <w:ind w:left="5760" w:hanging="360"/>
      </w:pPr>
      <w:rPr>
        <w:rFonts w:ascii="Arial" w:hAnsi="Arial" w:hint="default"/>
      </w:rPr>
    </w:lvl>
    <w:lvl w:ilvl="8" w:tplc="C9CE6FA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3"/>
  </w:num>
  <w:num w:numId="12">
    <w:abstractNumId w:val="4"/>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33E"/>
    <w:rsid w:val="000679BE"/>
    <w:rsid w:val="000769C0"/>
    <w:rsid w:val="00083E48"/>
    <w:rsid w:val="00156DA3"/>
    <w:rsid w:val="001655E8"/>
    <w:rsid w:val="001D7F7B"/>
    <w:rsid w:val="00295E18"/>
    <w:rsid w:val="00296320"/>
    <w:rsid w:val="002A5EAF"/>
    <w:rsid w:val="002B2024"/>
    <w:rsid w:val="002C548F"/>
    <w:rsid w:val="002D41E2"/>
    <w:rsid w:val="003B5389"/>
    <w:rsid w:val="003C3D12"/>
    <w:rsid w:val="00481C13"/>
    <w:rsid w:val="004854B5"/>
    <w:rsid w:val="0055303C"/>
    <w:rsid w:val="005E33E5"/>
    <w:rsid w:val="005F7BD6"/>
    <w:rsid w:val="006267B8"/>
    <w:rsid w:val="006A7BBE"/>
    <w:rsid w:val="00707496"/>
    <w:rsid w:val="007D5E50"/>
    <w:rsid w:val="00804636"/>
    <w:rsid w:val="008064BD"/>
    <w:rsid w:val="00836636"/>
    <w:rsid w:val="00863737"/>
    <w:rsid w:val="008B6D1F"/>
    <w:rsid w:val="008C0786"/>
    <w:rsid w:val="009064E0"/>
    <w:rsid w:val="00912C39"/>
    <w:rsid w:val="00921741"/>
    <w:rsid w:val="0096365F"/>
    <w:rsid w:val="009B7F14"/>
    <w:rsid w:val="009E553D"/>
    <w:rsid w:val="00A10C9B"/>
    <w:rsid w:val="00A900A3"/>
    <w:rsid w:val="00AA6B61"/>
    <w:rsid w:val="00BA451B"/>
    <w:rsid w:val="00BF22CC"/>
    <w:rsid w:val="00C045CA"/>
    <w:rsid w:val="00C8433E"/>
    <w:rsid w:val="00CC76E3"/>
    <w:rsid w:val="00CF3FEF"/>
    <w:rsid w:val="00D50A8F"/>
    <w:rsid w:val="00D5597E"/>
    <w:rsid w:val="00DA2CC8"/>
    <w:rsid w:val="00E04C45"/>
    <w:rsid w:val="00E11052"/>
    <w:rsid w:val="00E140C0"/>
    <w:rsid w:val="00E60E99"/>
    <w:rsid w:val="00EB3C94"/>
    <w:rsid w:val="00FE5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rFonts w:cs="Times New Roman"/>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uiPriority w:val="34"/>
    <w:qFormat/>
    <w:rsid w:val="00BF2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Normal (Web)"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rFonts w:cs="Times New Roman"/>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uiPriority w:val="34"/>
    <w:qFormat/>
    <w:rsid w:val="00BF2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lnlycke.com/com/Wound-Care-Products/Product-selector---Wound-division/Tabs/Products/Mepilex-Border/?activeTab=0" TargetMode="External"/><Relationship Id="rId18" Type="http://schemas.openxmlformats.org/officeDocument/2006/relationships/hyperlink" Target="mailto:Elizabeth.gard@methodistcollege.ed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journalofwoundcare.com/cgi-bin/go.pl/library/article.cgi?uid=31767;article=JWC_17%2012_535_53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tromedicalonline.com/mpsacall.html" TargetMode="External"/><Relationship Id="rId5" Type="http://schemas.openxmlformats.org/officeDocument/2006/relationships/settings" Target="settings.xml"/><Relationship Id="rId15" Type="http://schemas.openxmlformats.org/officeDocument/2006/relationships/hyperlink" Target="https://www.cms.gov/HospitalAcqCond/" TargetMode="External"/><Relationship Id="rId10" Type="http://schemas.openxmlformats.org/officeDocument/2006/relationships/hyperlink" Target="http://journals.lww.com/nursing/fulltext/2009/10000/pressure_ulcers__the_stakes_just_got_higher.16.as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journals.lww.com/ajnonline/pages/default.aspx" TargetMode="External"/><Relationship Id="rId14" Type="http://schemas.openxmlformats.org/officeDocument/2006/relationships/hyperlink" Target="http://www.npuap.org/Final_Quick_Prevention_for_web_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F93E-5956-4D9E-B92C-45BE47A6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51</Pages>
  <Words>11177</Words>
  <Characters>63714</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Hewlett-Packard Company</Company>
  <LinksUpToDate>false</LinksUpToDate>
  <CharactersWithSpaces>74742</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creator>Matt Hahn</dc:creator>
  <cp:lastModifiedBy>MedinaM</cp:lastModifiedBy>
  <cp:revision>5</cp:revision>
  <cp:lastPrinted>2012-03-19T00:48:00Z</cp:lastPrinted>
  <dcterms:created xsi:type="dcterms:W3CDTF">2012-03-19T00:23:00Z</dcterms:created>
  <dcterms:modified xsi:type="dcterms:W3CDTF">2012-03-19T00:48:00Z</dcterms:modified>
</cp:coreProperties>
</file>